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982274179"/>
        <w:docPartObj>
          <w:docPartGallery w:val="Cover Pages"/>
          <w:docPartUnique/>
        </w:docPartObj>
      </w:sdtPr>
      <w:sdtEndPr/>
      <w:sdtContent>
        <w:p w:rsidR="00F76389" w:rsidRDefault="00F76389" w:rsidP="00F76389">
          <w:pPr>
            <w:jc w:val="center"/>
            <w:rPr>
              <w:b/>
              <w:sz w:val="36"/>
            </w:rPr>
          </w:pPr>
          <w:r>
            <w:rPr>
              <w:b/>
              <w:sz w:val="32"/>
            </w:rPr>
            <w:t>Studie „Koncepce přechodu na jednotnou napájecí soustavu ve vazbě na priority programového období 2014-2020 a naplnění požadavků TSI ENE“</w:t>
          </w:r>
        </w:p>
        <w:p w:rsidR="00F76389" w:rsidRDefault="00F76389" w:rsidP="00F76389"/>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Pr="00C97E8E" w:rsidRDefault="00847175" w:rsidP="003374BE">
          <w:pPr>
            <w:pStyle w:val="Odstavecseseznamem"/>
            <w:numPr>
              <w:ilvl w:val="0"/>
              <w:numId w:val="20"/>
            </w:numPr>
            <w:ind w:left="2835"/>
            <w:rPr>
              <w:b/>
              <w:color w:val="95B3D7" w:themeColor="accent1" w:themeTint="99"/>
              <w:sz w:val="52"/>
              <w:szCs w:val="52"/>
            </w:rPr>
          </w:pPr>
          <w:r>
            <w:rPr>
              <w:b/>
              <w:color w:val="95B3D7" w:themeColor="accent1" w:themeTint="99"/>
              <w:sz w:val="52"/>
              <w:szCs w:val="52"/>
            </w:rPr>
            <w:t>EK</w:t>
          </w:r>
          <w:bookmarkStart w:id="0" w:name="_GoBack"/>
          <w:bookmarkEnd w:id="0"/>
          <w:r>
            <w:rPr>
              <w:b/>
              <w:color w:val="95B3D7" w:themeColor="accent1" w:themeTint="99"/>
              <w:sz w:val="52"/>
              <w:szCs w:val="52"/>
            </w:rPr>
            <w:t>ONOMICKÁ ČÁST</w:t>
          </w:r>
        </w:p>
        <w:p w:rsidR="00F76389" w:rsidRDefault="00F76389" w:rsidP="00F76389">
          <w:pPr>
            <w:pStyle w:val="Odstavecseseznamem"/>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jc w:val="center"/>
          </w:pPr>
        </w:p>
        <w:p w:rsidR="00F76389" w:rsidRDefault="00F76389" w:rsidP="00F76389">
          <w:pPr>
            <w:rPr>
              <w:b/>
            </w:rPr>
          </w:pPr>
          <w:r>
            <w:rPr>
              <w:i/>
            </w:rPr>
            <w:t>Objednatel</w:t>
          </w:r>
          <w:r>
            <w:tab/>
          </w:r>
          <w:r>
            <w:tab/>
          </w:r>
          <w:r>
            <w:rPr>
              <w:b/>
              <w:sz w:val="28"/>
            </w:rPr>
            <w:t>Česká republika – Ministerstvo dopravy</w:t>
          </w:r>
        </w:p>
        <w:p w:rsidR="00F76389" w:rsidRDefault="00F76389" w:rsidP="00F76389">
          <w:pPr>
            <w:rPr>
              <w:b/>
              <w:sz w:val="28"/>
            </w:rPr>
          </w:pPr>
          <w:r>
            <w:rPr>
              <w:i/>
            </w:rPr>
            <w:t>Zpracovatel</w:t>
          </w:r>
          <w:r>
            <w:tab/>
          </w:r>
          <w:r>
            <w:tab/>
          </w:r>
          <w:r>
            <w:rPr>
              <w:b/>
              <w:sz w:val="28"/>
            </w:rPr>
            <w:t>SUDOP Praha a. s.</w:t>
          </w:r>
        </w:p>
        <w:p w:rsidR="004D1A93" w:rsidRDefault="00F76389">
          <w:r>
            <w:rPr>
              <w:b/>
              <w:sz w:val="28"/>
            </w:rPr>
            <w:tab/>
          </w:r>
          <w:r>
            <w:rPr>
              <w:b/>
              <w:sz w:val="28"/>
            </w:rPr>
            <w:tab/>
          </w:r>
          <w:r>
            <w:rPr>
              <w:b/>
              <w:sz w:val="28"/>
            </w:rPr>
            <w:tab/>
            <w:t xml:space="preserve">SUDOP Brno, </w:t>
          </w:r>
          <w:proofErr w:type="spellStart"/>
          <w:proofErr w:type="gramStart"/>
          <w:r>
            <w:rPr>
              <w:b/>
              <w:sz w:val="28"/>
            </w:rPr>
            <w:t>spol.sr</w:t>
          </w:r>
          <w:proofErr w:type="gramEnd"/>
          <w:r>
            <w:rPr>
              <w:b/>
              <w:sz w:val="28"/>
            </w:rPr>
            <w:t>.o</w:t>
          </w:r>
          <w:proofErr w:type="spellEnd"/>
          <w:r>
            <w:rPr>
              <w:b/>
              <w:sz w:val="28"/>
            </w:rPr>
            <w:t>.</w:t>
          </w:r>
        </w:p>
        <w:tbl>
          <w:tblPr>
            <w:tblpPr w:leftFromText="187" w:rightFromText="187" w:horzAnchor="margin" w:tblpXSpec="center" w:tblpYSpec="bottom"/>
            <w:tblW w:w="5000" w:type="pct"/>
            <w:tblLook w:val="04A0" w:firstRow="1" w:lastRow="0" w:firstColumn="1" w:lastColumn="0" w:noHBand="0" w:noVBand="1"/>
          </w:tblPr>
          <w:tblGrid>
            <w:gridCol w:w="9242"/>
          </w:tblGrid>
          <w:tr w:rsidR="004D1A93">
            <w:tc>
              <w:tcPr>
                <w:tcW w:w="5000" w:type="pct"/>
              </w:tcPr>
              <w:p w:rsidR="004D1A93" w:rsidRDefault="004D1A93">
                <w:pPr>
                  <w:pStyle w:val="Bezmezer"/>
                </w:pPr>
              </w:p>
            </w:tc>
          </w:tr>
        </w:tbl>
        <w:p w:rsidR="004D1A93" w:rsidRDefault="004D1A93"/>
        <w:p w:rsidR="00F76389" w:rsidRDefault="00F76389" w:rsidP="00F76389">
          <w:pPr>
            <w:spacing w:after="0" w:line="240" w:lineRule="auto"/>
            <w:ind w:firstLine="567"/>
            <w:jc w:val="both"/>
            <w:rPr>
              <w:rFonts w:ascii="Times New Roman" w:eastAsia="Times New Roman" w:hAnsi="Times New Roman" w:cs="Times New Roman"/>
              <w:b/>
              <w:sz w:val="28"/>
              <w:szCs w:val="20"/>
            </w:rPr>
          </w:pPr>
        </w:p>
        <w:p w:rsidR="00F76389" w:rsidRPr="00CA3F5C" w:rsidRDefault="00F76389" w:rsidP="00F76389">
          <w:pPr>
            <w:spacing w:after="0" w:line="240" w:lineRule="auto"/>
            <w:ind w:firstLine="567"/>
            <w:jc w:val="both"/>
            <w:rPr>
              <w:rFonts w:eastAsia="Times New Roman" w:cs="Times New Roman"/>
              <w:b/>
              <w:sz w:val="28"/>
              <w:szCs w:val="20"/>
            </w:rPr>
          </w:pPr>
          <w:r w:rsidRPr="00CA3F5C">
            <w:rPr>
              <w:rFonts w:eastAsia="Times New Roman" w:cs="Times New Roman"/>
              <w:b/>
              <w:sz w:val="28"/>
              <w:szCs w:val="20"/>
            </w:rPr>
            <w:t>Objednatel:</w:t>
          </w:r>
        </w:p>
        <w:p w:rsidR="00F76389" w:rsidRPr="00CA3F5C" w:rsidRDefault="00F76389" w:rsidP="00F76389">
          <w:pPr>
            <w:spacing w:after="0" w:line="240" w:lineRule="auto"/>
            <w:ind w:firstLine="567"/>
            <w:jc w:val="both"/>
            <w:rPr>
              <w:rFonts w:eastAsia="Times New Roman" w:cs="Times New Roman"/>
              <w:sz w:val="28"/>
              <w:szCs w:val="20"/>
            </w:rPr>
          </w:pPr>
          <w:r w:rsidRPr="00CA3F5C">
            <w:rPr>
              <w:rFonts w:eastAsia="Times New Roman" w:cs="Times New Roman"/>
              <w:sz w:val="28"/>
              <w:szCs w:val="20"/>
            </w:rPr>
            <w:t xml:space="preserve">Česká republika – Ministerstvo dopravy </w:t>
          </w:r>
        </w:p>
        <w:p w:rsidR="00F76389" w:rsidRPr="00CA3F5C" w:rsidRDefault="00F76389" w:rsidP="00F76389">
          <w:pPr>
            <w:spacing w:after="0" w:line="240" w:lineRule="auto"/>
            <w:ind w:firstLine="567"/>
            <w:jc w:val="both"/>
            <w:rPr>
              <w:rFonts w:eastAsia="Times New Roman" w:cs="Times New Roman"/>
              <w:sz w:val="28"/>
              <w:szCs w:val="20"/>
            </w:rPr>
          </w:pPr>
          <w:r w:rsidRPr="00CA3F5C">
            <w:rPr>
              <w:rFonts w:eastAsia="Times New Roman" w:cs="Times New Roman"/>
              <w:sz w:val="28"/>
              <w:szCs w:val="20"/>
            </w:rPr>
            <w:t>nábřeží Ludvíka Svobody 1222</w:t>
          </w:r>
        </w:p>
        <w:p w:rsidR="00F76389" w:rsidRPr="00CA3F5C" w:rsidRDefault="00F76389" w:rsidP="00F76389">
          <w:pPr>
            <w:spacing w:after="0" w:line="240" w:lineRule="auto"/>
            <w:ind w:firstLine="567"/>
            <w:jc w:val="both"/>
            <w:rPr>
              <w:rFonts w:eastAsia="Times New Roman" w:cs="Times New Roman"/>
              <w:sz w:val="28"/>
              <w:szCs w:val="20"/>
            </w:rPr>
          </w:pPr>
          <w:r w:rsidRPr="00CA3F5C">
            <w:rPr>
              <w:rFonts w:eastAsia="Times New Roman" w:cs="Times New Roman"/>
              <w:sz w:val="28"/>
              <w:szCs w:val="20"/>
            </w:rPr>
            <w:t>110 15 Praha 1</w:t>
          </w:r>
        </w:p>
        <w:p w:rsidR="00F76389" w:rsidRPr="00CA3F5C" w:rsidRDefault="00F76389" w:rsidP="00F76389">
          <w:pPr>
            <w:spacing w:after="0" w:line="240" w:lineRule="auto"/>
            <w:ind w:firstLine="567"/>
            <w:jc w:val="both"/>
            <w:rPr>
              <w:rFonts w:eastAsia="Times New Roman" w:cs="Times New Roman"/>
              <w:sz w:val="28"/>
              <w:szCs w:val="20"/>
            </w:rPr>
          </w:pPr>
        </w:p>
        <w:p w:rsidR="00F76389" w:rsidRPr="00CA3F5C" w:rsidRDefault="00F76389" w:rsidP="00F76389">
          <w:pPr>
            <w:spacing w:after="0" w:line="240" w:lineRule="auto"/>
            <w:ind w:firstLine="567"/>
            <w:jc w:val="both"/>
            <w:rPr>
              <w:rFonts w:eastAsia="Times New Roman" w:cs="Times New Roman"/>
              <w:b/>
              <w:sz w:val="28"/>
              <w:szCs w:val="20"/>
            </w:rPr>
          </w:pPr>
          <w:r w:rsidRPr="00CA3F5C">
            <w:rPr>
              <w:rFonts w:eastAsia="Times New Roman" w:cs="Times New Roman"/>
              <w:b/>
              <w:sz w:val="28"/>
              <w:szCs w:val="20"/>
            </w:rPr>
            <w:t>Zhotovitel:</w:t>
          </w:r>
        </w:p>
        <w:p w:rsidR="00F76389" w:rsidRPr="00CA3F5C" w:rsidRDefault="00F76389" w:rsidP="00F76389">
          <w:pPr>
            <w:spacing w:after="0" w:line="240" w:lineRule="auto"/>
            <w:ind w:firstLine="567"/>
            <w:jc w:val="both"/>
            <w:rPr>
              <w:rFonts w:eastAsia="Times New Roman" w:cs="Times New Roman"/>
              <w:sz w:val="28"/>
              <w:szCs w:val="20"/>
            </w:rPr>
          </w:pPr>
          <w:r w:rsidRPr="00CA3F5C">
            <w:rPr>
              <w:rFonts w:eastAsia="Times New Roman" w:cs="Times New Roman"/>
              <w:sz w:val="28"/>
              <w:szCs w:val="20"/>
            </w:rPr>
            <w:t xml:space="preserve">SUDOP PRAHA </w:t>
          </w:r>
          <w:proofErr w:type="spellStart"/>
          <w:r w:rsidRPr="00CA3F5C">
            <w:rPr>
              <w:rFonts w:eastAsia="Times New Roman" w:cs="Times New Roman"/>
              <w:sz w:val="28"/>
              <w:szCs w:val="20"/>
            </w:rPr>
            <w:t>a.s</w:t>
          </w:r>
          <w:proofErr w:type="spellEnd"/>
        </w:p>
        <w:p w:rsidR="00F76389" w:rsidRPr="00CA3F5C" w:rsidRDefault="00F76389" w:rsidP="00F76389">
          <w:pPr>
            <w:spacing w:after="0" w:line="240" w:lineRule="auto"/>
            <w:ind w:firstLine="567"/>
            <w:jc w:val="both"/>
            <w:rPr>
              <w:rFonts w:eastAsia="Times New Roman" w:cs="Times New Roman"/>
              <w:sz w:val="28"/>
              <w:szCs w:val="20"/>
            </w:rPr>
          </w:pPr>
          <w:r w:rsidRPr="00CA3F5C">
            <w:rPr>
              <w:rFonts w:eastAsia="Times New Roman" w:cs="Times New Roman"/>
              <w:sz w:val="28"/>
              <w:szCs w:val="20"/>
            </w:rPr>
            <w:t xml:space="preserve">Olšanská 1a </w:t>
          </w:r>
        </w:p>
        <w:p w:rsidR="00F76389" w:rsidRPr="00CA3F5C" w:rsidRDefault="00F76389" w:rsidP="00F76389">
          <w:pPr>
            <w:spacing w:after="0" w:line="240" w:lineRule="auto"/>
            <w:ind w:firstLine="567"/>
            <w:jc w:val="both"/>
            <w:rPr>
              <w:rFonts w:eastAsia="Times New Roman" w:cs="Times New Roman"/>
              <w:sz w:val="24"/>
              <w:szCs w:val="20"/>
            </w:rPr>
          </w:pPr>
          <w:r w:rsidRPr="00CA3F5C">
            <w:rPr>
              <w:rFonts w:eastAsia="Times New Roman" w:cs="Times New Roman"/>
              <w:sz w:val="28"/>
              <w:szCs w:val="20"/>
            </w:rPr>
            <w:t>130 80 Praha 3</w:t>
          </w:r>
        </w:p>
        <w:p w:rsidR="00F76389" w:rsidRPr="00CA3F5C" w:rsidRDefault="00F76389" w:rsidP="00F76389">
          <w:pPr>
            <w:spacing w:after="0" w:line="240" w:lineRule="auto"/>
            <w:ind w:firstLine="567"/>
            <w:jc w:val="both"/>
            <w:rPr>
              <w:rFonts w:eastAsia="Times New Roman" w:cs="Times New Roman"/>
              <w:sz w:val="24"/>
              <w:szCs w:val="20"/>
            </w:rPr>
          </w:pPr>
        </w:p>
        <w:p w:rsidR="00F76389" w:rsidRPr="00CA3F5C" w:rsidRDefault="00F76389" w:rsidP="00F76389">
          <w:pPr>
            <w:spacing w:after="0" w:line="240" w:lineRule="auto"/>
            <w:ind w:firstLine="567"/>
            <w:jc w:val="both"/>
            <w:rPr>
              <w:rFonts w:eastAsia="Times New Roman" w:cs="Times New Roman"/>
              <w:sz w:val="28"/>
              <w:szCs w:val="20"/>
            </w:rPr>
          </w:pPr>
          <w:r w:rsidRPr="00CA3F5C">
            <w:rPr>
              <w:rFonts w:eastAsia="Times New Roman" w:cs="Times New Roman"/>
              <w:sz w:val="28"/>
              <w:szCs w:val="20"/>
            </w:rPr>
            <w:t>SUDOP Brno, spol. s r.o.</w:t>
          </w:r>
          <w:r w:rsidRPr="00CA3F5C">
            <w:rPr>
              <w:rFonts w:eastAsia="Times New Roman" w:cs="Times New Roman"/>
              <w:sz w:val="28"/>
              <w:szCs w:val="20"/>
            </w:rPr>
            <w:tab/>
          </w:r>
          <w:r w:rsidRPr="00CA3F5C">
            <w:rPr>
              <w:rFonts w:eastAsia="Times New Roman" w:cs="Times New Roman"/>
              <w:sz w:val="28"/>
              <w:szCs w:val="20"/>
            </w:rPr>
            <w:tab/>
          </w:r>
          <w:r w:rsidRPr="00CA3F5C">
            <w:rPr>
              <w:rFonts w:eastAsia="Times New Roman" w:cs="Times New Roman"/>
              <w:sz w:val="28"/>
              <w:szCs w:val="20"/>
            </w:rPr>
            <w:tab/>
          </w:r>
          <w:r w:rsidRPr="00CA3F5C">
            <w:rPr>
              <w:rFonts w:eastAsia="Times New Roman" w:cs="Times New Roman"/>
              <w:sz w:val="28"/>
              <w:szCs w:val="20"/>
            </w:rPr>
            <w:tab/>
          </w:r>
          <w:r w:rsidRPr="00CA3F5C">
            <w:rPr>
              <w:rFonts w:eastAsia="Times New Roman" w:cs="Times New Roman"/>
              <w:sz w:val="28"/>
              <w:szCs w:val="20"/>
            </w:rPr>
            <w:tab/>
          </w:r>
          <w:r w:rsidRPr="00CA3F5C">
            <w:rPr>
              <w:rFonts w:eastAsia="Times New Roman" w:cs="Times New Roman"/>
              <w:sz w:val="28"/>
              <w:szCs w:val="20"/>
            </w:rPr>
            <w:tab/>
          </w:r>
          <w:r w:rsidRPr="00CA3F5C">
            <w:rPr>
              <w:rFonts w:eastAsia="Times New Roman" w:cs="Times New Roman"/>
              <w:sz w:val="28"/>
              <w:szCs w:val="20"/>
            </w:rPr>
            <w:tab/>
          </w:r>
          <w:r w:rsidRPr="00CA3F5C">
            <w:rPr>
              <w:rFonts w:eastAsia="Times New Roman" w:cs="Times New Roman"/>
              <w:sz w:val="28"/>
              <w:szCs w:val="20"/>
            </w:rPr>
            <w:tab/>
          </w:r>
        </w:p>
        <w:p w:rsidR="00F76389" w:rsidRPr="00CA3F5C" w:rsidRDefault="00F76389" w:rsidP="00F76389">
          <w:pPr>
            <w:spacing w:after="0" w:line="240" w:lineRule="auto"/>
            <w:ind w:firstLine="567"/>
            <w:jc w:val="both"/>
            <w:rPr>
              <w:rFonts w:eastAsia="Times New Roman" w:cs="Times New Roman"/>
              <w:sz w:val="28"/>
              <w:szCs w:val="20"/>
            </w:rPr>
          </w:pPr>
          <w:r w:rsidRPr="00CA3F5C">
            <w:rPr>
              <w:rFonts w:eastAsia="Times New Roman" w:cs="Times New Roman"/>
              <w:sz w:val="28"/>
              <w:szCs w:val="20"/>
            </w:rPr>
            <w:t>Kounicova 688/26</w:t>
          </w:r>
          <w:r w:rsidRPr="00CA3F5C">
            <w:rPr>
              <w:rFonts w:eastAsia="Times New Roman" w:cs="Times New Roman"/>
              <w:sz w:val="28"/>
              <w:szCs w:val="20"/>
            </w:rPr>
            <w:tab/>
          </w:r>
        </w:p>
        <w:p w:rsidR="00F76389" w:rsidRPr="00CA3F5C" w:rsidRDefault="00F76389" w:rsidP="00F76389">
          <w:pPr>
            <w:spacing w:after="0" w:line="240" w:lineRule="auto"/>
            <w:ind w:firstLine="567"/>
            <w:jc w:val="both"/>
            <w:rPr>
              <w:rFonts w:eastAsia="Times New Roman" w:cs="Times New Roman"/>
              <w:sz w:val="28"/>
              <w:szCs w:val="20"/>
            </w:rPr>
          </w:pPr>
          <w:r w:rsidRPr="00CA3F5C">
            <w:rPr>
              <w:rFonts w:eastAsia="Times New Roman" w:cs="Times New Roman"/>
              <w:sz w:val="28"/>
              <w:szCs w:val="20"/>
            </w:rPr>
            <w:t>611 36 Brno – střed</w:t>
          </w:r>
        </w:p>
        <w:p w:rsidR="004D1A93" w:rsidRDefault="004D1A93">
          <w:r>
            <w:br w:type="page"/>
          </w:r>
        </w:p>
      </w:sdtContent>
    </w:sdt>
    <w:sdt>
      <w:sdtPr>
        <w:rPr>
          <w:rFonts w:asciiTheme="minorHAnsi" w:eastAsiaTheme="minorEastAsia" w:hAnsiTheme="minorHAnsi" w:cstheme="minorBidi"/>
          <w:b w:val="0"/>
          <w:bCs w:val="0"/>
          <w:color w:val="auto"/>
          <w:sz w:val="22"/>
          <w:szCs w:val="22"/>
        </w:rPr>
        <w:id w:val="-953935021"/>
        <w:docPartObj>
          <w:docPartGallery w:val="Table of Contents"/>
          <w:docPartUnique/>
        </w:docPartObj>
      </w:sdtPr>
      <w:sdtEndPr/>
      <w:sdtContent>
        <w:p w:rsidR="004D1A93" w:rsidRPr="00D762CE" w:rsidRDefault="004D1A93">
          <w:pPr>
            <w:pStyle w:val="Nadpisobsahu"/>
          </w:pPr>
          <w:r w:rsidRPr="00D762CE">
            <w:t>Obsah</w:t>
          </w:r>
        </w:p>
        <w:p w:rsidR="00D762CE" w:rsidRDefault="004D1A93">
          <w:pPr>
            <w:pStyle w:val="Obsah1"/>
            <w:tabs>
              <w:tab w:val="left" w:pos="440"/>
              <w:tab w:val="right" w:leader="dot" w:pos="9016"/>
            </w:tabs>
            <w:rPr>
              <w:noProof/>
            </w:rPr>
          </w:pPr>
          <w:r w:rsidRPr="00847175">
            <w:rPr>
              <w:highlight w:val="yellow"/>
            </w:rPr>
            <w:fldChar w:fldCharType="begin"/>
          </w:r>
          <w:r w:rsidRPr="00847175">
            <w:rPr>
              <w:highlight w:val="yellow"/>
            </w:rPr>
            <w:instrText xml:space="preserve"> TOC \o "1-3" \h \z \u </w:instrText>
          </w:r>
          <w:r w:rsidRPr="00847175">
            <w:rPr>
              <w:highlight w:val="yellow"/>
            </w:rPr>
            <w:fldChar w:fldCharType="separate"/>
          </w:r>
          <w:hyperlink w:anchor="_Toc457161108" w:history="1">
            <w:r w:rsidR="00D762CE" w:rsidRPr="00D02559">
              <w:rPr>
                <w:rStyle w:val="Hypertextovodkaz"/>
                <w:noProof/>
              </w:rPr>
              <w:t>1.</w:t>
            </w:r>
            <w:r w:rsidR="00D762CE">
              <w:rPr>
                <w:noProof/>
              </w:rPr>
              <w:tab/>
            </w:r>
            <w:r w:rsidR="00D762CE" w:rsidRPr="00D02559">
              <w:rPr>
                <w:rStyle w:val="Hypertextovodkaz"/>
                <w:noProof/>
              </w:rPr>
              <w:t>Úvod</w:t>
            </w:r>
            <w:r w:rsidR="00D762CE">
              <w:rPr>
                <w:noProof/>
                <w:webHidden/>
              </w:rPr>
              <w:tab/>
            </w:r>
            <w:r w:rsidR="00D762CE">
              <w:rPr>
                <w:noProof/>
                <w:webHidden/>
              </w:rPr>
              <w:fldChar w:fldCharType="begin"/>
            </w:r>
            <w:r w:rsidR="00D762CE">
              <w:rPr>
                <w:noProof/>
                <w:webHidden/>
              </w:rPr>
              <w:instrText xml:space="preserve"> PAGEREF _Toc457161108 \h </w:instrText>
            </w:r>
            <w:r w:rsidR="00D762CE">
              <w:rPr>
                <w:noProof/>
                <w:webHidden/>
              </w:rPr>
            </w:r>
            <w:r w:rsidR="00D762CE">
              <w:rPr>
                <w:noProof/>
                <w:webHidden/>
              </w:rPr>
              <w:fldChar w:fldCharType="separate"/>
            </w:r>
            <w:r w:rsidR="00A1335F">
              <w:rPr>
                <w:noProof/>
                <w:webHidden/>
              </w:rPr>
              <w:t>3</w:t>
            </w:r>
            <w:r w:rsidR="00D762CE">
              <w:rPr>
                <w:noProof/>
                <w:webHidden/>
              </w:rPr>
              <w:fldChar w:fldCharType="end"/>
            </w:r>
          </w:hyperlink>
        </w:p>
        <w:p w:rsidR="00D762CE" w:rsidRDefault="00D762CE">
          <w:pPr>
            <w:pStyle w:val="Obsah1"/>
            <w:tabs>
              <w:tab w:val="left" w:pos="440"/>
              <w:tab w:val="right" w:leader="dot" w:pos="9016"/>
            </w:tabs>
            <w:rPr>
              <w:noProof/>
            </w:rPr>
          </w:pPr>
          <w:hyperlink w:anchor="_Toc457161109" w:history="1">
            <w:r w:rsidRPr="00D02559">
              <w:rPr>
                <w:rStyle w:val="Hypertextovodkaz"/>
                <w:noProof/>
              </w:rPr>
              <w:t>2.</w:t>
            </w:r>
            <w:r>
              <w:rPr>
                <w:noProof/>
              </w:rPr>
              <w:tab/>
            </w:r>
            <w:r w:rsidRPr="00D02559">
              <w:rPr>
                <w:rStyle w:val="Hypertextovodkaz"/>
                <w:noProof/>
              </w:rPr>
              <w:t>Analýza přepravního trhu</w:t>
            </w:r>
            <w:r>
              <w:rPr>
                <w:noProof/>
                <w:webHidden/>
              </w:rPr>
              <w:tab/>
            </w:r>
            <w:r>
              <w:rPr>
                <w:noProof/>
                <w:webHidden/>
              </w:rPr>
              <w:fldChar w:fldCharType="begin"/>
            </w:r>
            <w:r>
              <w:rPr>
                <w:noProof/>
                <w:webHidden/>
              </w:rPr>
              <w:instrText xml:space="preserve"> PAGEREF _Toc457161109 \h </w:instrText>
            </w:r>
            <w:r>
              <w:rPr>
                <w:noProof/>
                <w:webHidden/>
              </w:rPr>
            </w:r>
            <w:r>
              <w:rPr>
                <w:noProof/>
                <w:webHidden/>
              </w:rPr>
              <w:fldChar w:fldCharType="separate"/>
            </w:r>
            <w:r w:rsidR="00A1335F">
              <w:rPr>
                <w:noProof/>
                <w:webHidden/>
              </w:rPr>
              <w:t>5</w:t>
            </w:r>
            <w:r>
              <w:rPr>
                <w:noProof/>
                <w:webHidden/>
              </w:rPr>
              <w:fldChar w:fldCharType="end"/>
            </w:r>
          </w:hyperlink>
        </w:p>
        <w:p w:rsidR="00D762CE" w:rsidRDefault="00D762CE">
          <w:pPr>
            <w:pStyle w:val="Obsah1"/>
            <w:tabs>
              <w:tab w:val="left" w:pos="440"/>
              <w:tab w:val="right" w:leader="dot" w:pos="9016"/>
            </w:tabs>
            <w:rPr>
              <w:noProof/>
            </w:rPr>
          </w:pPr>
          <w:hyperlink w:anchor="_Toc457161110" w:history="1">
            <w:r w:rsidRPr="00D02559">
              <w:rPr>
                <w:rStyle w:val="Hypertextovodkaz"/>
                <w:noProof/>
              </w:rPr>
              <w:t>3.</w:t>
            </w:r>
            <w:r>
              <w:rPr>
                <w:noProof/>
              </w:rPr>
              <w:tab/>
            </w:r>
            <w:r w:rsidRPr="00D02559">
              <w:rPr>
                <w:rStyle w:val="Hypertextovodkaz"/>
                <w:noProof/>
              </w:rPr>
              <w:t>Ekonomické hodnocení</w:t>
            </w:r>
            <w:r>
              <w:rPr>
                <w:noProof/>
                <w:webHidden/>
              </w:rPr>
              <w:tab/>
            </w:r>
            <w:r>
              <w:rPr>
                <w:noProof/>
                <w:webHidden/>
              </w:rPr>
              <w:fldChar w:fldCharType="begin"/>
            </w:r>
            <w:r>
              <w:rPr>
                <w:noProof/>
                <w:webHidden/>
              </w:rPr>
              <w:instrText xml:space="preserve"> PAGEREF _Toc457161110 \h </w:instrText>
            </w:r>
            <w:r>
              <w:rPr>
                <w:noProof/>
                <w:webHidden/>
              </w:rPr>
            </w:r>
            <w:r>
              <w:rPr>
                <w:noProof/>
                <w:webHidden/>
              </w:rPr>
              <w:fldChar w:fldCharType="separate"/>
            </w:r>
            <w:r w:rsidR="00A1335F">
              <w:rPr>
                <w:noProof/>
                <w:webHidden/>
              </w:rPr>
              <w:t>6</w:t>
            </w:r>
            <w:r>
              <w:rPr>
                <w:noProof/>
                <w:webHidden/>
              </w:rPr>
              <w:fldChar w:fldCharType="end"/>
            </w:r>
          </w:hyperlink>
        </w:p>
        <w:p w:rsidR="00D762CE" w:rsidRDefault="00D762CE">
          <w:pPr>
            <w:pStyle w:val="Obsah2"/>
            <w:tabs>
              <w:tab w:val="left" w:pos="880"/>
              <w:tab w:val="right" w:leader="dot" w:pos="9016"/>
            </w:tabs>
            <w:rPr>
              <w:noProof/>
            </w:rPr>
          </w:pPr>
          <w:hyperlink w:anchor="_Toc457161111" w:history="1">
            <w:r w:rsidRPr="00D02559">
              <w:rPr>
                <w:rStyle w:val="Hypertextovodkaz"/>
                <w:noProof/>
              </w:rPr>
              <w:t>3.1</w:t>
            </w:r>
            <w:r>
              <w:rPr>
                <w:noProof/>
              </w:rPr>
              <w:tab/>
            </w:r>
            <w:r w:rsidRPr="00D02559">
              <w:rPr>
                <w:rStyle w:val="Hypertextovodkaz"/>
                <w:noProof/>
              </w:rPr>
              <w:t>Úvod</w:t>
            </w:r>
            <w:r>
              <w:rPr>
                <w:noProof/>
                <w:webHidden/>
              </w:rPr>
              <w:tab/>
            </w:r>
            <w:r>
              <w:rPr>
                <w:noProof/>
                <w:webHidden/>
              </w:rPr>
              <w:fldChar w:fldCharType="begin"/>
            </w:r>
            <w:r>
              <w:rPr>
                <w:noProof/>
                <w:webHidden/>
              </w:rPr>
              <w:instrText xml:space="preserve"> PAGEREF _Toc457161111 \h </w:instrText>
            </w:r>
            <w:r>
              <w:rPr>
                <w:noProof/>
                <w:webHidden/>
              </w:rPr>
            </w:r>
            <w:r>
              <w:rPr>
                <w:noProof/>
                <w:webHidden/>
              </w:rPr>
              <w:fldChar w:fldCharType="separate"/>
            </w:r>
            <w:r w:rsidR="00A1335F">
              <w:rPr>
                <w:noProof/>
                <w:webHidden/>
              </w:rPr>
              <w:t>6</w:t>
            </w:r>
            <w:r>
              <w:rPr>
                <w:noProof/>
                <w:webHidden/>
              </w:rPr>
              <w:fldChar w:fldCharType="end"/>
            </w:r>
          </w:hyperlink>
        </w:p>
        <w:p w:rsidR="00D762CE" w:rsidRDefault="00D762CE">
          <w:pPr>
            <w:pStyle w:val="Obsah2"/>
            <w:tabs>
              <w:tab w:val="left" w:pos="880"/>
              <w:tab w:val="right" w:leader="dot" w:pos="9016"/>
            </w:tabs>
            <w:rPr>
              <w:noProof/>
            </w:rPr>
          </w:pPr>
          <w:hyperlink w:anchor="_Toc457161112" w:history="1">
            <w:r w:rsidRPr="00D02559">
              <w:rPr>
                <w:rStyle w:val="Hypertextovodkaz"/>
                <w:noProof/>
              </w:rPr>
              <w:t>3.2</w:t>
            </w:r>
            <w:r>
              <w:rPr>
                <w:noProof/>
              </w:rPr>
              <w:tab/>
            </w:r>
            <w:r w:rsidRPr="00D02559">
              <w:rPr>
                <w:rStyle w:val="Hypertextovodkaz"/>
                <w:noProof/>
              </w:rPr>
              <w:t>Finanční analýza</w:t>
            </w:r>
            <w:r>
              <w:rPr>
                <w:noProof/>
                <w:webHidden/>
              </w:rPr>
              <w:tab/>
            </w:r>
            <w:r>
              <w:rPr>
                <w:noProof/>
                <w:webHidden/>
              </w:rPr>
              <w:fldChar w:fldCharType="begin"/>
            </w:r>
            <w:r>
              <w:rPr>
                <w:noProof/>
                <w:webHidden/>
              </w:rPr>
              <w:instrText xml:space="preserve"> PAGEREF _Toc457161112 \h </w:instrText>
            </w:r>
            <w:r>
              <w:rPr>
                <w:noProof/>
                <w:webHidden/>
              </w:rPr>
            </w:r>
            <w:r>
              <w:rPr>
                <w:noProof/>
                <w:webHidden/>
              </w:rPr>
              <w:fldChar w:fldCharType="separate"/>
            </w:r>
            <w:r w:rsidR="00A1335F">
              <w:rPr>
                <w:noProof/>
                <w:webHidden/>
              </w:rPr>
              <w:t>7</w:t>
            </w:r>
            <w:r>
              <w:rPr>
                <w:noProof/>
                <w:webHidden/>
              </w:rPr>
              <w:fldChar w:fldCharType="end"/>
            </w:r>
          </w:hyperlink>
        </w:p>
        <w:p w:rsidR="00D762CE" w:rsidRDefault="00D762CE">
          <w:pPr>
            <w:pStyle w:val="Obsah3"/>
            <w:tabs>
              <w:tab w:val="left" w:pos="1320"/>
              <w:tab w:val="right" w:leader="dot" w:pos="9016"/>
            </w:tabs>
            <w:rPr>
              <w:noProof/>
            </w:rPr>
          </w:pPr>
          <w:hyperlink w:anchor="_Toc457161113" w:history="1">
            <w:r w:rsidRPr="00D02559">
              <w:rPr>
                <w:rStyle w:val="Hypertextovodkaz"/>
                <w:noProof/>
              </w:rPr>
              <w:t>3.2.1</w:t>
            </w:r>
            <w:r>
              <w:rPr>
                <w:noProof/>
              </w:rPr>
              <w:tab/>
            </w:r>
            <w:r w:rsidRPr="00D02559">
              <w:rPr>
                <w:rStyle w:val="Hypertextovodkaz"/>
                <w:noProof/>
              </w:rPr>
              <w:t>Investiční náklady</w:t>
            </w:r>
            <w:r>
              <w:rPr>
                <w:noProof/>
                <w:webHidden/>
              </w:rPr>
              <w:tab/>
            </w:r>
            <w:r>
              <w:rPr>
                <w:noProof/>
                <w:webHidden/>
              </w:rPr>
              <w:fldChar w:fldCharType="begin"/>
            </w:r>
            <w:r>
              <w:rPr>
                <w:noProof/>
                <w:webHidden/>
              </w:rPr>
              <w:instrText xml:space="preserve"> PAGEREF _Toc457161113 \h </w:instrText>
            </w:r>
            <w:r>
              <w:rPr>
                <w:noProof/>
                <w:webHidden/>
              </w:rPr>
            </w:r>
            <w:r>
              <w:rPr>
                <w:noProof/>
                <w:webHidden/>
              </w:rPr>
              <w:fldChar w:fldCharType="separate"/>
            </w:r>
            <w:r w:rsidR="00A1335F">
              <w:rPr>
                <w:noProof/>
                <w:webHidden/>
              </w:rPr>
              <w:t>7</w:t>
            </w:r>
            <w:r>
              <w:rPr>
                <w:noProof/>
                <w:webHidden/>
              </w:rPr>
              <w:fldChar w:fldCharType="end"/>
            </w:r>
          </w:hyperlink>
        </w:p>
        <w:p w:rsidR="00D762CE" w:rsidRDefault="00D762CE">
          <w:pPr>
            <w:pStyle w:val="Obsah3"/>
            <w:tabs>
              <w:tab w:val="left" w:pos="1320"/>
              <w:tab w:val="right" w:leader="dot" w:pos="9016"/>
            </w:tabs>
            <w:rPr>
              <w:noProof/>
            </w:rPr>
          </w:pPr>
          <w:hyperlink w:anchor="_Toc457161114" w:history="1">
            <w:r w:rsidRPr="00D02559">
              <w:rPr>
                <w:rStyle w:val="Hypertextovodkaz"/>
                <w:noProof/>
              </w:rPr>
              <w:t>3.2.2</w:t>
            </w:r>
            <w:r>
              <w:rPr>
                <w:noProof/>
              </w:rPr>
              <w:tab/>
            </w:r>
            <w:r w:rsidRPr="00D02559">
              <w:rPr>
                <w:rStyle w:val="Hypertextovodkaz"/>
                <w:noProof/>
              </w:rPr>
              <w:t>Náklady na údržbu a opravy železniční infrastruktury</w:t>
            </w:r>
            <w:r>
              <w:rPr>
                <w:noProof/>
                <w:webHidden/>
              </w:rPr>
              <w:tab/>
            </w:r>
            <w:r>
              <w:rPr>
                <w:noProof/>
                <w:webHidden/>
              </w:rPr>
              <w:fldChar w:fldCharType="begin"/>
            </w:r>
            <w:r>
              <w:rPr>
                <w:noProof/>
                <w:webHidden/>
              </w:rPr>
              <w:instrText xml:space="preserve"> PAGEREF _Toc457161114 \h </w:instrText>
            </w:r>
            <w:r>
              <w:rPr>
                <w:noProof/>
                <w:webHidden/>
              </w:rPr>
            </w:r>
            <w:r>
              <w:rPr>
                <w:noProof/>
                <w:webHidden/>
              </w:rPr>
              <w:fldChar w:fldCharType="separate"/>
            </w:r>
            <w:r w:rsidR="00A1335F">
              <w:rPr>
                <w:noProof/>
                <w:webHidden/>
              </w:rPr>
              <w:t>9</w:t>
            </w:r>
            <w:r>
              <w:rPr>
                <w:noProof/>
                <w:webHidden/>
              </w:rPr>
              <w:fldChar w:fldCharType="end"/>
            </w:r>
          </w:hyperlink>
        </w:p>
        <w:p w:rsidR="00D762CE" w:rsidRDefault="00D762CE">
          <w:pPr>
            <w:pStyle w:val="Obsah3"/>
            <w:tabs>
              <w:tab w:val="left" w:pos="1320"/>
              <w:tab w:val="right" w:leader="dot" w:pos="9016"/>
            </w:tabs>
            <w:rPr>
              <w:noProof/>
            </w:rPr>
          </w:pPr>
          <w:hyperlink w:anchor="_Toc457161115" w:history="1">
            <w:r w:rsidRPr="00D02559">
              <w:rPr>
                <w:rStyle w:val="Hypertextovodkaz"/>
                <w:noProof/>
              </w:rPr>
              <w:t>3.2.3</w:t>
            </w:r>
            <w:r>
              <w:rPr>
                <w:noProof/>
              </w:rPr>
              <w:tab/>
            </w:r>
            <w:r w:rsidRPr="00D02559">
              <w:rPr>
                <w:rStyle w:val="Hypertextovodkaz"/>
                <w:noProof/>
              </w:rPr>
              <w:t>Zůstatková hodnota</w:t>
            </w:r>
            <w:r>
              <w:rPr>
                <w:noProof/>
                <w:webHidden/>
              </w:rPr>
              <w:tab/>
            </w:r>
            <w:r>
              <w:rPr>
                <w:noProof/>
                <w:webHidden/>
              </w:rPr>
              <w:fldChar w:fldCharType="begin"/>
            </w:r>
            <w:r>
              <w:rPr>
                <w:noProof/>
                <w:webHidden/>
              </w:rPr>
              <w:instrText xml:space="preserve"> PAGEREF _Toc457161115 \h </w:instrText>
            </w:r>
            <w:r>
              <w:rPr>
                <w:noProof/>
                <w:webHidden/>
              </w:rPr>
            </w:r>
            <w:r>
              <w:rPr>
                <w:noProof/>
                <w:webHidden/>
              </w:rPr>
              <w:fldChar w:fldCharType="separate"/>
            </w:r>
            <w:r w:rsidR="00A1335F">
              <w:rPr>
                <w:noProof/>
                <w:webHidden/>
              </w:rPr>
              <w:t>12</w:t>
            </w:r>
            <w:r>
              <w:rPr>
                <w:noProof/>
                <w:webHidden/>
              </w:rPr>
              <w:fldChar w:fldCharType="end"/>
            </w:r>
          </w:hyperlink>
        </w:p>
        <w:p w:rsidR="00D762CE" w:rsidRDefault="00D762CE">
          <w:pPr>
            <w:pStyle w:val="Obsah3"/>
            <w:tabs>
              <w:tab w:val="left" w:pos="1320"/>
              <w:tab w:val="right" w:leader="dot" w:pos="9016"/>
            </w:tabs>
            <w:rPr>
              <w:noProof/>
            </w:rPr>
          </w:pPr>
          <w:hyperlink w:anchor="_Toc457161116" w:history="1">
            <w:r w:rsidRPr="00D02559">
              <w:rPr>
                <w:rStyle w:val="Hypertextovodkaz"/>
                <w:noProof/>
              </w:rPr>
              <w:t>3.2.4</w:t>
            </w:r>
            <w:r>
              <w:rPr>
                <w:noProof/>
              </w:rPr>
              <w:tab/>
            </w:r>
            <w:r w:rsidRPr="00D02559">
              <w:rPr>
                <w:rStyle w:val="Hypertextovodkaz"/>
                <w:noProof/>
              </w:rPr>
              <w:t>Výsledky finanční analýzy</w:t>
            </w:r>
            <w:r>
              <w:rPr>
                <w:noProof/>
                <w:webHidden/>
              </w:rPr>
              <w:tab/>
            </w:r>
            <w:r>
              <w:rPr>
                <w:noProof/>
                <w:webHidden/>
              </w:rPr>
              <w:fldChar w:fldCharType="begin"/>
            </w:r>
            <w:r>
              <w:rPr>
                <w:noProof/>
                <w:webHidden/>
              </w:rPr>
              <w:instrText xml:space="preserve"> PAGEREF _Toc457161116 \h </w:instrText>
            </w:r>
            <w:r>
              <w:rPr>
                <w:noProof/>
                <w:webHidden/>
              </w:rPr>
            </w:r>
            <w:r>
              <w:rPr>
                <w:noProof/>
                <w:webHidden/>
              </w:rPr>
              <w:fldChar w:fldCharType="separate"/>
            </w:r>
            <w:r w:rsidR="00A1335F">
              <w:rPr>
                <w:noProof/>
                <w:webHidden/>
              </w:rPr>
              <w:t>13</w:t>
            </w:r>
            <w:r>
              <w:rPr>
                <w:noProof/>
                <w:webHidden/>
              </w:rPr>
              <w:fldChar w:fldCharType="end"/>
            </w:r>
          </w:hyperlink>
        </w:p>
        <w:p w:rsidR="00D762CE" w:rsidRDefault="00D762CE">
          <w:pPr>
            <w:pStyle w:val="Obsah2"/>
            <w:tabs>
              <w:tab w:val="left" w:pos="880"/>
              <w:tab w:val="right" w:leader="dot" w:pos="9016"/>
            </w:tabs>
            <w:rPr>
              <w:noProof/>
            </w:rPr>
          </w:pPr>
          <w:hyperlink w:anchor="_Toc457161117" w:history="1">
            <w:r w:rsidRPr="00D02559">
              <w:rPr>
                <w:rStyle w:val="Hypertextovodkaz"/>
                <w:noProof/>
              </w:rPr>
              <w:t>3.3</w:t>
            </w:r>
            <w:r>
              <w:rPr>
                <w:noProof/>
              </w:rPr>
              <w:tab/>
            </w:r>
            <w:r w:rsidRPr="00D02559">
              <w:rPr>
                <w:rStyle w:val="Hypertextovodkaz"/>
                <w:noProof/>
              </w:rPr>
              <w:t>Ekonomická analýza</w:t>
            </w:r>
            <w:r>
              <w:rPr>
                <w:noProof/>
                <w:webHidden/>
              </w:rPr>
              <w:tab/>
            </w:r>
            <w:r>
              <w:rPr>
                <w:noProof/>
                <w:webHidden/>
              </w:rPr>
              <w:fldChar w:fldCharType="begin"/>
            </w:r>
            <w:r>
              <w:rPr>
                <w:noProof/>
                <w:webHidden/>
              </w:rPr>
              <w:instrText xml:space="preserve"> PAGEREF _Toc457161117 \h </w:instrText>
            </w:r>
            <w:r>
              <w:rPr>
                <w:noProof/>
                <w:webHidden/>
              </w:rPr>
            </w:r>
            <w:r>
              <w:rPr>
                <w:noProof/>
                <w:webHidden/>
              </w:rPr>
              <w:fldChar w:fldCharType="separate"/>
            </w:r>
            <w:r w:rsidR="00A1335F">
              <w:rPr>
                <w:noProof/>
                <w:webHidden/>
              </w:rPr>
              <w:t>15</w:t>
            </w:r>
            <w:r>
              <w:rPr>
                <w:noProof/>
                <w:webHidden/>
              </w:rPr>
              <w:fldChar w:fldCharType="end"/>
            </w:r>
          </w:hyperlink>
        </w:p>
        <w:p w:rsidR="00D762CE" w:rsidRDefault="00D762CE">
          <w:pPr>
            <w:pStyle w:val="Obsah3"/>
            <w:tabs>
              <w:tab w:val="left" w:pos="1320"/>
              <w:tab w:val="right" w:leader="dot" w:pos="9016"/>
            </w:tabs>
            <w:rPr>
              <w:noProof/>
            </w:rPr>
          </w:pPr>
          <w:hyperlink w:anchor="_Toc457161118" w:history="1">
            <w:r w:rsidRPr="00D02559">
              <w:rPr>
                <w:rStyle w:val="Hypertextovodkaz"/>
                <w:noProof/>
              </w:rPr>
              <w:t>3.3.1</w:t>
            </w:r>
            <w:r>
              <w:rPr>
                <w:noProof/>
              </w:rPr>
              <w:tab/>
            </w:r>
            <w:r w:rsidRPr="00D02559">
              <w:rPr>
                <w:rStyle w:val="Hypertextovodkaz"/>
                <w:noProof/>
              </w:rPr>
              <w:t>Investiční náklady</w:t>
            </w:r>
            <w:r>
              <w:rPr>
                <w:noProof/>
                <w:webHidden/>
              </w:rPr>
              <w:tab/>
            </w:r>
            <w:r>
              <w:rPr>
                <w:noProof/>
                <w:webHidden/>
              </w:rPr>
              <w:fldChar w:fldCharType="begin"/>
            </w:r>
            <w:r>
              <w:rPr>
                <w:noProof/>
                <w:webHidden/>
              </w:rPr>
              <w:instrText xml:space="preserve"> PAGEREF _Toc457161118 \h </w:instrText>
            </w:r>
            <w:r>
              <w:rPr>
                <w:noProof/>
                <w:webHidden/>
              </w:rPr>
            </w:r>
            <w:r>
              <w:rPr>
                <w:noProof/>
                <w:webHidden/>
              </w:rPr>
              <w:fldChar w:fldCharType="separate"/>
            </w:r>
            <w:r w:rsidR="00A1335F">
              <w:rPr>
                <w:noProof/>
                <w:webHidden/>
              </w:rPr>
              <w:t>15</w:t>
            </w:r>
            <w:r>
              <w:rPr>
                <w:noProof/>
                <w:webHidden/>
              </w:rPr>
              <w:fldChar w:fldCharType="end"/>
            </w:r>
          </w:hyperlink>
        </w:p>
        <w:p w:rsidR="00D762CE" w:rsidRDefault="00D762CE">
          <w:pPr>
            <w:pStyle w:val="Obsah3"/>
            <w:tabs>
              <w:tab w:val="left" w:pos="1320"/>
              <w:tab w:val="right" w:leader="dot" w:pos="9016"/>
            </w:tabs>
            <w:rPr>
              <w:noProof/>
            </w:rPr>
          </w:pPr>
          <w:hyperlink w:anchor="_Toc457161119" w:history="1">
            <w:r w:rsidRPr="00D02559">
              <w:rPr>
                <w:rStyle w:val="Hypertextovodkaz"/>
                <w:noProof/>
              </w:rPr>
              <w:t>3.3.2</w:t>
            </w:r>
            <w:r>
              <w:rPr>
                <w:noProof/>
              </w:rPr>
              <w:tab/>
            </w:r>
            <w:r w:rsidRPr="00D02559">
              <w:rPr>
                <w:rStyle w:val="Hypertextovodkaz"/>
                <w:noProof/>
              </w:rPr>
              <w:t>Provozní náklady železniční dopravy</w:t>
            </w:r>
            <w:r>
              <w:rPr>
                <w:noProof/>
                <w:webHidden/>
              </w:rPr>
              <w:tab/>
            </w:r>
            <w:r>
              <w:rPr>
                <w:noProof/>
                <w:webHidden/>
              </w:rPr>
              <w:fldChar w:fldCharType="begin"/>
            </w:r>
            <w:r>
              <w:rPr>
                <w:noProof/>
                <w:webHidden/>
              </w:rPr>
              <w:instrText xml:space="preserve"> PAGEREF _Toc457161119 \h </w:instrText>
            </w:r>
            <w:r>
              <w:rPr>
                <w:noProof/>
                <w:webHidden/>
              </w:rPr>
            </w:r>
            <w:r>
              <w:rPr>
                <w:noProof/>
                <w:webHidden/>
              </w:rPr>
              <w:fldChar w:fldCharType="separate"/>
            </w:r>
            <w:r w:rsidR="00A1335F">
              <w:rPr>
                <w:noProof/>
                <w:webHidden/>
              </w:rPr>
              <w:t>15</w:t>
            </w:r>
            <w:r>
              <w:rPr>
                <w:noProof/>
                <w:webHidden/>
              </w:rPr>
              <w:fldChar w:fldCharType="end"/>
            </w:r>
          </w:hyperlink>
        </w:p>
        <w:p w:rsidR="00D762CE" w:rsidRDefault="00D762CE">
          <w:pPr>
            <w:pStyle w:val="Obsah3"/>
            <w:tabs>
              <w:tab w:val="left" w:pos="1320"/>
              <w:tab w:val="right" w:leader="dot" w:pos="9016"/>
            </w:tabs>
            <w:rPr>
              <w:noProof/>
            </w:rPr>
          </w:pPr>
          <w:hyperlink w:anchor="_Toc457161120" w:history="1">
            <w:r w:rsidRPr="00D02559">
              <w:rPr>
                <w:rStyle w:val="Hypertextovodkaz"/>
                <w:noProof/>
              </w:rPr>
              <w:t>3.3.3</w:t>
            </w:r>
            <w:r>
              <w:rPr>
                <w:noProof/>
              </w:rPr>
              <w:tab/>
            </w:r>
            <w:r w:rsidRPr="00D02559">
              <w:rPr>
                <w:rStyle w:val="Hypertextovodkaz"/>
                <w:noProof/>
              </w:rPr>
              <w:t>Zůstatková hodnota</w:t>
            </w:r>
            <w:r>
              <w:rPr>
                <w:noProof/>
                <w:webHidden/>
              </w:rPr>
              <w:tab/>
            </w:r>
            <w:r>
              <w:rPr>
                <w:noProof/>
                <w:webHidden/>
              </w:rPr>
              <w:fldChar w:fldCharType="begin"/>
            </w:r>
            <w:r>
              <w:rPr>
                <w:noProof/>
                <w:webHidden/>
              </w:rPr>
              <w:instrText xml:space="preserve"> PAGEREF _Toc457161120 \h </w:instrText>
            </w:r>
            <w:r>
              <w:rPr>
                <w:noProof/>
                <w:webHidden/>
              </w:rPr>
            </w:r>
            <w:r>
              <w:rPr>
                <w:noProof/>
                <w:webHidden/>
              </w:rPr>
              <w:fldChar w:fldCharType="separate"/>
            </w:r>
            <w:r w:rsidR="00A1335F">
              <w:rPr>
                <w:noProof/>
                <w:webHidden/>
              </w:rPr>
              <w:t>18</w:t>
            </w:r>
            <w:r>
              <w:rPr>
                <w:noProof/>
                <w:webHidden/>
              </w:rPr>
              <w:fldChar w:fldCharType="end"/>
            </w:r>
          </w:hyperlink>
        </w:p>
        <w:p w:rsidR="00D762CE" w:rsidRDefault="00D762CE">
          <w:pPr>
            <w:pStyle w:val="Obsah3"/>
            <w:tabs>
              <w:tab w:val="left" w:pos="1320"/>
              <w:tab w:val="right" w:leader="dot" w:pos="9016"/>
            </w:tabs>
            <w:rPr>
              <w:noProof/>
            </w:rPr>
          </w:pPr>
          <w:hyperlink w:anchor="_Toc457161121" w:history="1">
            <w:r w:rsidRPr="00D02559">
              <w:rPr>
                <w:rStyle w:val="Hypertextovodkaz"/>
                <w:noProof/>
              </w:rPr>
              <w:t>3.3.4</w:t>
            </w:r>
            <w:r>
              <w:rPr>
                <w:noProof/>
              </w:rPr>
              <w:tab/>
            </w:r>
            <w:r w:rsidRPr="00D02559">
              <w:rPr>
                <w:rStyle w:val="Hypertextovodkaz"/>
                <w:noProof/>
              </w:rPr>
              <w:t>Výsledky ekonomické analýzy</w:t>
            </w:r>
            <w:r>
              <w:rPr>
                <w:noProof/>
                <w:webHidden/>
              </w:rPr>
              <w:tab/>
            </w:r>
            <w:r>
              <w:rPr>
                <w:noProof/>
                <w:webHidden/>
              </w:rPr>
              <w:fldChar w:fldCharType="begin"/>
            </w:r>
            <w:r>
              <w:rPr>
                <w:noProof/>
                <w:webHidden/>
              </w:rPr>
              <w:instrText xml:space="preserve"> PAGEREF _Toc457161121 \h </w:instrText>
            </w:r>
            <w:r>
              <w:rPr>
                <w:noProof/>
                <w:webHidden/>
              </w:rPr>
            </w:r>
            <w:r>
              <w:rPr>
                <w:noProof/>
                <w:webHidden/>
              </w:rPr>
              <w:fldChar w:fldCharType="separate"/>
            </w:r>
            <w:r w:rsidR="00A1335F">
              <w:rPr>
                <w:noProof/>
                <w:webHidden/>
              </w:rPr>
              <w:t>18</w:t>
            </w:r>
            <w:r>
              <w:rPr>
                <w:noProof/>
                <w:webHidden/>
              </w:rPr>
              <w:fldChar w:fldCharType="end"/>
            </w:r>
          </w:hyperlink>
        </w:p>
        <w:p w:rsidR="00D762CE" w:rsidRDefault="00D762CE">
          <w:pPr>
            <w:pStyle w:val="Obsah2"/>
            <w:tabs>
              <w:tab w:val="left" w:pos="880"/>
              <w:tab w:val="right" w:leader="dot" w:pos="9016"/>
            </w:tabs>
            <w:rPr>
              <w:noProof/>
            </w:rPr>
          </w:pPr>
          <w:hyperlink w:anchor="_Toc457161122" w:history="1">
            <w:r w:rsidRPr="00D02559">
              <w:rPr>
                <w:rStyle w:val="Hypertextovodkaz"/>
                <w:noProof/>
              </w:rPr>
              <w:t>3.4</w:t>
            </w:r>
            <w:r>
              <w:rPr>
                <w:noProof/>
              </w:rPr>
              <w:tab/>
            </w:r>
            <w:r w:rsidRPr="00D02559">
              <w:rPr>
                <w:rStyle w:val="Hypertextovodkaz"/>
                <w:noProof/>
              </w:rPr>
              <w:t>Analýza citlivosti</w:t>
            </w:r>
            <w:r>
              <w:rPr>
                <w:noProof/>
                <w:webHidden/>
              </w:rPr>
              <w:tab/>
            </w:r>
            <w:r>
              <w:rPr>
                <w:noProof/>
                <w:webHidden/>
              </w:rPr>
              <w:fldChar w:fldCharType="begin"/>
            </w:r>
            <w:r>
              <w:rPr>
                <w:noProof/>
                <w:webHidden/>
              </w:rPr>
              <w:instrText xml:space="preserve"> PAGEREF _Toc457161122 \h </w:instrText>
            </w:r>
            <w:r>
              <w:rPr>
                <w:noProof/>
                <w:webHidden/>
              </w:rPr>
            </w:r>
            <w:r>
              <w:rPr>
                <w:noProof/>
                <w:webHidden/>
              </w:rPr>
              <w:fldChar w:fldCharType="separate"/>
            </w:r>
            <w:r w:rsidR="00A1335F">
              <w:rPr>
                <w:noProof/>
                <w:webHidden/>
              </w:rPr>
              <w:t>20</w:t>
            </w:r>
            <w:r>
              <w:rPr>
                <w:noProof/>
                <w:webHidden/>
              </w:rPr>
              <w:fldChar w:fldCharType="end"/>
            </w:r>
          </w:hyperlink>
        </w:p>
        <w:p w:rsidR="00D762CE" w:rsidRDefault="00D762CE">
          <w:pPr>
            <w:pStyle w:val="Obsah3"/>
            <w:tabs>
              <w:tab w:val="left" w:pos="1320"/>
              <w:tab w:val="right" w:leader="dot" w:pos="9016"/>
            </w:tabs>
            <w:rPr>
              <w:noProof/>
            </w:rPr>
          </w:pPr>
          <w:hyperlink w:anchor="_Toc457161123" w:history="1">
            <w:r w:rsidRPr="00D02559">
              <w:rPr>
                <w:rStyle w:val="Hypertextovodkaz"/>
                <w:noProof/>
              </w:rPr>
              <w:t>3.4.1</w:t>
            </w:r>
            <w:r>
              <w:rPr>
                <w:noProof/>
              </w:rPr>
              <w:tab/>
            </w:r>
            <w:r w:rsidRPr="00D02559">
              <w:rPr>
                <w:rStyle w:val="Hypertextovodkaz"/>
                <w:noProof/>
              </w:rPr>
              <w:t>Elasticita</w:t>
            </w:r>
            <w:r>
              <w:rPr>
                <w:noProof/>
                <w:webHidden/>
              </w:rPr>
              <w:tab/>
            </w:r>
            <w:r>
              <w:rPr>
                <w:noProof/>
                <w:webHidden/>
              </w:rPr>
              <w:fldChar w:fldCharType="begin"/>
            </w:r>
            <w:r>
              <w:rPr>
                <w:noProof/>
                <w:webHidden/>
              </w:rPr>
              <w:instrText xml:space="preserve"> PAGEREF _Toc457161123 \h </w:instrText>
            </w:r>
            <w:r>
              <w:rPr>
                <w:noProof/>
                <w:webHidden/>
              </w:rPr>
            </w:r>
            <w:r>
              <w:rPr>
                <w:noProof/>
                <w:webHidden/>
              </w:rPr>
              <w:fldChar w:fldCharType="separate"/>
            </w:r>
            <w:r w:rsidR="00A1335F">
              <w:rPr>
                <w:noProof/>
                <w:webHidden/>
              </w:rPr>
              <w:t>20</w:t>
            </w:r>
            <w:r>
              <w:rPr>
                <w:noProof/>
                <w:webHidden/>
              </w:rPr>
              <w:fldChar w:fldCharType="end"/>
            </w:r>
          </w:hyperlink>
        </w:p>
        <w:p w:rsidR="00D762CE" w:rsidRDefault="00D762CE">
          <w:pPr>
            <w:pStyle w:val="Obsah3"/>
            <w:tabs>
              <w:tab w:val="left" w:pos="1320"/>
              <w:tab w:val="right" w:leader="dot" w:pos="9016"/>
            </w:tabs>
            <w:rPr>
              <w:noProof/>
            </w:rPr>
          </w:pPr>
          <w:hyperlink w:anchor="_Toc457161124" w:history="1">
            <w:r w:rsidRPr="00D02559">
              <w:rPr>
                <w:rStyle w:val="Hypertextovodkaz"/>
                <w:noProof/>
              </w:rPr>
              <w:t>3.4.2</w:t>
            </w:r>
            <w:r>
              <w:rPr>
                <w:noProof/>
              </w:rPr>
              <w:tab/>
            </w:r>
            <w:r w:rsidRPr="00D02559">
              <w:rPr>
                <w:rStyle w:val="Hypertextovodkaz"/>
                <w:noProof/>
              </w:rPr>
              <w:t>Citlivostní analýza</w:t>
            </w:r>
            <w:r>
              <w:rPr>
                <w:noProof/>
                <w:webHidden/>
              </w:rPr>
              <w:tab/>
            </w:r>
            <w:r>
              <w:rPr>
                <w:noProof/>
                <w:webHidden/>
              </w:rPr>
              <w:fldChar w:fldCharType="begin"/>
            </w:r>
            <w:r>
              <w:rPr>
                <w:noProof/>
                <w:webHidden/>
              </w:rPr>
              <w:instrText xml:space="preserve"> PAGEREF _Toc457161124 \h </w:instrText>
            </w:r>
            <w:r>
              <w:rPr>
                <w:noProof/>
                <w:webHidden/>
              </w:rPr>
            </w:r>
            <w:r>
              <w:rPr>
                <w:noProof/>
                <w:webHidden/>
              </w:rPr>
              <w:fldChar w:fldCharType="separate"/>
            </w:r>
            <w:r w:rsidR="00A1335F">
              <w:rPr>
                <w:noProof/>
                <w:webHidden/>
              </w:rPr>
              <w:t>20</w:t>
            </w:r>
            <w:r>
              <w:rPr>
                <w:noProof/>
                <w:webHidden/>
              </w:rPr>
              <w:fldChar w:fldCharType="end"/>
            </w:r>
          </w:hyperlink>
        </w:p>
        <w:p w:rsidR="00D762CE" w:rsidRDefault="00D762CE">
          <w:pPr>
            <w:pStyle w:val="Obsah3"/>
            <w:tabs>
              <w:tab w:val="left" w:pos="1320"/>
              <w:tab w:val="right" w:leader="dot" w:pos="9016"/>
            </w:tabs>
            <w:rPr>
              <w:noProof/>
            </w:rPr>
          </w:pPr>
          <w:hyperlink w:anchor="_Toc457161125" w:history="1">
            <w:r w:rsidRPr="00D02559">
              <w:rPr>
                <w:rStyle w:val="Hypertextovodkaz"/>
                <w:noProof/>
              </w:rPr>
              <w:t>3.4.3</w:t>
            </w:r>
            <w:r>
              <w:rPr>
                <w:noProof/>
              </w:rPr>
              <w:tab/>
            </w:r>
            <w:r w:rsidRPr="00D02559">
              <w:rPr>
                <w:rStyle w:val="Hypertextovodkaz"/>
                <w:noProof/>
              </w:rPr>
              <w:t>Přepínací hodnota</w:t>
            </w:r>
            <w:r>
              <w:rPr>
                <w:noProof/>
                <w:webHidden/>
              </w:rPr>
              <w:tab/>
            </w:r>
            <w:r>
              <w:rPr>
                <w:noProof/>
                <w:webHidden/>
              </w:rPr>
              <w:fldChar w:fldCharType="begin"/>
            </w:r>
            <w:r>
              <w:rPr>
                <w:noProof/>
                <w:webHidden/>
              </w:rPr>
              <w:instrText xml:space="preserve"> PAGEREF _Toc457161125 \h </w:instrText>
            </w:r>
            <w:r>
              <w:rPr>
                <w:noProof/>
                <w:webHidden/>
              </w:rPr>
            </w:r>
            <w:r>
              <w:rPr>
                <w:noProof/>
                <w:webHidden/>
              </w:rPr>
              <w:fldChar w:fldCharType="separate"/>
            </w:r>
            <w:r w:rsidR="00A1335F">
              <w:rPr>
                <w:noProof/>
                <w:webHidden/>
              </w:rPr>
              <w:t>21</w:t>
            </w:r>
            <w:r>
              <w:rPr>
                <w:noProof/>
                <w:webHidden/>
              </w:rPr>
              <w:fldChar w:fldCharType="end"/>
            </w:r>
          </w:hyperlink>
        </w:p>
        <w:p w:rsidR="00D762CE" w:rsidRDefault="00D762CE">
          <w:pPr>
            <w:pStyle w:val="Obsah2"/>
            <w:tabs>
              <w:tab w:val="left" w:pos="880"/>
              <w:tab w:val="right" w:leader="dot" w:pos="9016"/>
            </w:tabs>
            <w:rPr>
              <w:noProof/>
            </w:rPr>
          </w:pPr>
          <w:hyperlink w:anchor="_Toc457161126" w:history="1">
            <w:r w:rsidRPr="00D02559">
              <w:rPr>
                <w:rStyle w:val="Hypertextovodkaz"/>
                <w:noProof/>
              </w:rPr>
              <w:t>3.5</w:t>
            </w:r>
            <w:r>
              <w:rPr>
                <w:noProof/>
              </w:rPr>
              <w:tab/>
            </w:r>
            <w:r w:rsidRPr="00D02559">
              <w:rPr>
                <w:rStyle w:val="Hypertextovodkaz"/>
                <w:noProof/>
              </w:rPr>
              <w:t>Závěr</w:t>
            </w:r>
            <w:r>
              <w:rPr>
                <w:noProof/>
                <w:webHidden/>
              </w:rPr>
              <w:tab/>
            </w:r>
            <w:r>
              <w:rPr>
                <w:noProof/>
                <w:webHidden/>
              </w:rPr>
              <w:fldChar w:fldCharType="begin"/>
            </w:r>
            <w:r>
              <w:rPr>
                <w:noProof/>
                <w:webHidden/>
              </w:rPr>
              <w:instrText xml:space="preserve"> PAGEREF _Toc457161126 \h </w:instrText>
            </w:r>
            <w:r>
              <w:rPr>
                <w:noProof/>
                <w:webHidden/>
              </w:rPr>
            </w:r>
            <w:r>
              <w:rPr>
                <w:noProof/>
                <w:webHidden/>
              </w:rPr>
              <w:fldChar w:fldCharType="separate"/>
            </w:r>
            <w:r w:rsidR="00A1335F">
              <w:rPr>
                <w:noProof/>
                <w:webHidden/>
              </w:rPr>
              <w:t>23</w:t>
            </w:r>
            <w:r>
              <w:rPr>
                <w:noProof/>
                <w:webHidden/>
              </w:rPr>
              <w:fldChar w:fldCharType="end"/>
            </w:r>
          </w:hyperlink>
        </w:p>
        <w:p w:rsidR="00D762CE" w:rsidRDefault="00D762CE">
          <w:pPr>
            <w:pStyle w:val="Obsah1"/>
            <w:tabs>
              <w:tab w:val="left" w:pos="440"/>
              <w:tab w:val="right" w:leader="dot" w:pos="9016"/>
            </w:tabs>
            <w:rPr>
              <w:noProof/>
            </w:rPr>
          </w:pPr>
          <w:hyperlink w:anchor="_Toc457161127" w:history="1">
            <w:r w:rsidRPr="00D02559">
              <w:rPr>
                <w:rStyle w:val="Hypertextovodkaz"/>
                <w:noProof/>
              </w:rPr>
              <w:t>4.</w:t>
            </w:r>
            <w:r>
              <w:rPr>
                <w:noProof/>
              </w:rPr>
              <w:tab/>
            </w:r>
            <w:r w:rsidRPr="00D02559">
              <w:rPr>
                <w:rStyle w:val="Hypertextovodkaz"/>
                <w:noProof/>
              </w:rPr>
              <w:t>SEZNAM POUŽITÉ LITERATURY</w:t>
            </w:r>
            <w:r>
              <w:rPr>
                <w:noProof/>
                <w:webHidden/>
              </w:rPr>
              <w:tab/>
            </w:r>
            <w:r>
              <w:rPr>
                <w:noProof/>
                <w:webHidden/>
              </w:rPr>
              <w:fldChar w:fldCharType="begin"/>
            </w:r>
            <w:r>
              <w:rPr>
                <w:noProof/>
                <w:webHidden/>
              </w:rPr>
              <w:instrText xml:space="preserve"> PAGEREF _Toc457161127 \h </w:instrText>
            </w:r>
            <w:r>
              <w:rPr>
                <w:noProof/>
                <w:webHidden/>
              </w:rPr>
            </w:r>
            <w:r>
              <w:rPr>
                <w:noProof/>
                <w:webHidden/>
              </w:rPr>
              <w:fldChar w:fldCharType="separate"/>
            </w:r>
            <w:r w:rsidR="00A1335F">
              <w:rPr>
                <w:noProof/>
                <w:webHidden/>
              </w:rPr>
              <w:t>25</w:t>
            </w:r>
            <w:r>
              <w:rPr>
                <w:noProof/>
                <w:webHidden/>
              </w:rPr>
              <w:fldChar w:fldCharType="end"/>
            </w:r>
          </w:hyperlink>
        </w:p>
        <w:p w:rsidR="004D1A93" w:rsidRDefault="004D1A93">
          <w:r w:rsidRPr="00847175">
            <w:rPr>
              <w:b/>
              <w:bCs/>
              <w:highlight w:val="yellow"/>
            </w:rPr>
            <w:fldChar w:fldCharType="end"/>
          </w:r>
        </w:p>
      </w:sdtContent>
    </w:sdt>
    <w:p w:rsidR="004D1A93" w:rsidRDefault="004D1A93">
      <w:pPr>
        <w:rPr>
          <w:rFonts w:asciiTheme="majorHAnsi" w:eastAsiaTheme="majorEastAsia" w:hAnsiTheme="majorHAnsi" w:cstheme="majorBidi"/>
          <w:b/>
          <w:bCs/>
          <w:color w:val="365F91" w:themeColor="accent1" w:themeShade="BF"/>
          <w:sz w:val="28"/>
          <w:szCs w:val="28"/>
        </w:rPr>
      </w:pPr>
      <w:r>
        <w:br w:type="page"/>
      </w:r>
    </w:p>
    <w:p w:rsidR="0033227F" w:rsidRDefault="0033227F" w:rsidP="00971169">
      <w:pPr>
        <w:pStyle w:val="Nadpis1"/>
        <w:numPr>
          <w:ilvl w:val="0"/>
          <w:numId w:val="18"/>
        </w:numPr>
        <w:ind w:left="426" w:hanging="426"/>
      </w:pPr>
      <w:bookmarkStart w:id="1" w:name="_Toc457161108"/>
      <w:r>
        <w:lastRenderedPageBreak/>
        <w:t>Úvod</w:t>
      </w:r>
      <w:bookmarkEnd w:id="1"/>
    </w:p>
    <w:p w:rsidR="00DD1FB3" w:rsidRDefault="00DD1FB3" w:rsidP="008A401F">
      <w:pPr>
        <w:spacing w:after="0"/>
      </w:pPr>
    </w:p>
    <w:p w:rsidR="005747FF" w:rsidRDefault="00622018" w:rsidP="00DD1FB3">
      <w:pPr>
        <w:jc w:val="both"/>
      </w:pPr>
      <w:r>
        <w:t>Smyslem provedeného ekonomického hodnocení je posoudit ekonomickou efektivitu a rentabilitu investičních opatření vedoucích k možnosti realizace přepnutí napájecích trakčních systémů na části železniční sítě v ČR na střídavou napájecí soustavu a sjedno</w:t>
      </w:r>
      <w:r w:rsidR="00DD1FB3">
        <w:t>cení</w:t>
      </w:r>
      <w:r>
        <w:t xml:space="preserve"> napájecí</w:t>
      </w:r>
      <w:r w:rsidR="00DD1FB3">
        <w:t>ch</w:t>
      </w:r>
      <w:r>
        <w:t xml:space="preserve"> systém</w:t>
      </w:r>
      <w:r w:rsidR="00DD1FB3">
        <w:t>ů</w:t>
      </w:r>
      <w:r>
        <w:t xml:space="preserve"> na celém území ČR. Provedené ekonomické hodnocení je součástí komplexní analýzy problému v rámci studie proveditelnosti a má sloužit jako podpůrný prostředek pro výsledné rozhodnutí o </w:t>
      </w:r>
      <w:r w:rsidR="00DD1FB3">
        <w:t>zahájení realizace všech potřebných kroků.</w:t>
      </w:r>
    </w:p>
    <w:p w:rsidR="0033227F" w:rsidRPr="00351FE1" w:rsidRDefault="0033227F" w:rsidP="00DD1FB3">
      <w:pPr>
        <w:jc w:val="both"/>
      </w:pPr>
      <w:r w:rsidRPr="00351FE1">
        <w:t>Hlavním cílem studie je</w:t>
      </w:r>
      <w:r w:rsidR="00DD1FB3">
        <w:t xml:space="preserve"> tedy</w:t>
      </w:r>
      <w:r w:rsidRPr="00351FE1">
        <w:t xml:space="preserve"> zodpovědět otázku, zda je nutné</w:t>
      </w:r>
      <w:r w:rsidR="00DD1FB3">
        <w:t>, potřebné a výhodné</w:t>
      </w:r>
      <w:r w:rsidRPr="00351FE1">
        <w:t xml:space="preserve"> přejít ze stávajícího systému napájení 3kV na jiný</w:t>
      </w:r>
      <w:r w:rsidR="005F6E79">
        <w:t xml:space="preserve"> systém</w:t>
      </w:r>
      <w:r w:rsidRPr="00351FE1">
        <w:t xml:space="preserve"> a pokud ano tak v jakém horizontu. </w:t>
      </w:r>
      <w:r w:rsidR="00DD1FB3">
        <w:t xml:space="preserve">V případě, že se tato úvaha ukáže jako správná, je dále dílčím cílem </w:t>
      </w:r>
      <w:r w:rsidRPr="00351FE1">
        <w:t xml:space="preserve">stanovit harmonogram </w:t>
      </w:r>
      <w:r w:rsidR="00DD1FB3">
        <w:t>takového přechodu, ekonomickou a</w:t>
      </w:r>
      <w:r w:rsidRPr="00351FE1">
        <w:t xml:space="preserve"> </w:t>
      </w:r>
      <w:r w:rsidR="00DD1FB3">
        <w:t>finanční náročnost takového kroku a vyhodnotit potřebnost dalších souvisejících opatření a kroků</w:t>
      </w:r>
      <w:r w:rsidRPr="00351FE1">
        <w:t xml:space="preserve">. </w:t>
      </w:r>
    </w:p>
    <w:p w:rsidR="0033227F" w:rsidRDefault="00DD1FB3" w:rsidP="00570CB9">
      <w:pPr>
        <w:jc w:val="both"/>
      </w:pPr>
      <w:r>
        <w:t>Železniční napájecí soustava (trakční soustava) je soubor technických zařízení, které slouží k přenosu elektrické energie ze stabilní soustavy do drážních vozidel. Napájecí soustavy lze rozlišovat podle technického provedení (trolejové vedení příp. napájecí kolejnice) nebo napětí a druhu proudu (střídavý jedno nebo třífázový, stejnosměrný; v</w:t>
      </w:r>
      <w:r w:rsidRPr="00DD1FB3">
        <w:t xml:space="preserve"> případě střídavého proudu se </w:t>
      </w:r>
      <w:r>
        <w:t>rozlišuje</w:t>
      </w:r>
      <w:r w:rsidRPr="00DD1FB3">
        <w:t xml:space="preserve"> i jmenovitá frekvence</w:t>
      </w:r>
      <w:r>
        <w:t>).</w:t>
      </w:r>
    </w:p>
    <w:p w:rsidR="00651C8A" w:rsidRDefault="00651C8A" w:rsidP="00651C8A">
      <w:pPr>
        <w:jc w:val="both"/>
      </w:pPr>
      <w:r w:rsidRPr="00DD1FB3">
        <w:t>V počátcích elektrické trakce rozvíjela každá železniční společnost svůj vlastní napájecí systém, a to takový, který uznala za nejvýhodnější. K jedinému sjednocení došlo mezi německy mluvícími zeměmi – Německem, Rakouskem a Švýcarskem. Po II. světové válce dovolil rozvoj polovodičové techniky a</w:t>
      </w:r>
      <w:r>
        <w:t> </w:t>
      </w:r>
      <w:r w:rsidRPr="00DD1FB3">
        <w:t>elektrotechniky vůbec zvládnutí napájení napětím s průmyslovým kmitočtem 50 Hz, což vedlo v</w:t>
      </w:r>
      <w:r>
        <w:t> </w:t>
      </w:r>
      <w:r w:rsidRPr="00DD1FB3">
        <w:t>některých zemích (Francie, Československo) k zavedení druhého napájecího systému</w:t>
      </w:r>
      <w:r>
        <w:t xml:space="preserve"> (na tratích, které byly elektrifikovány později)</w:t>
      </w:r>
      <w:r w:rsidRPr="00DD1FB3">
        <w:t xml:space="preserve">. </w:t>
      </w:r>
      <w:r>
        <w:t>V</w:t>
      </w:r>
      <w:r w:rsidRPr="00DD1FB3">
        <w:t xml:space="preserve"> poslední době se zavedením vysokorychlostní dopravy stoupá energetická náročnost vozidel, stejnosměrné systémy se tak ocitají na hranicích svých možností, a</w:t>
      </w:r>
      <w:r>
        <w:t> </w:t>
      </w:r>
      <w:r w:rsidRPr="00DD1FB3">
        <w:t xml:space="preserve">proto další </w:t>
      </w:r>
      <w:r w:rsidR="005F6E79">
        <w:t xml:space="preserve">evropské </w:t>
      </w:r>
      <w:r w:rsidRPr="00DD1FB3">
        <w:t xml:space="preserve">země (Holandsko, Itálie) i přes nutnost použití </w:t>
      </w:r>
      <w:proofErr w:type="spellStart"/>
      <w:r w:rsidRPr="00DD1FB3">
        <w:t>vícesystémových</w:t>
      </w:r>
      <w:proofErr w:type="spellEnd"/>
      <w:r w:rsidRPr="00DD1FB3">
        <w:t xml:space="preserve"> vozidel zavádějí střídavé napájecí soustavy.</w:t>
      </w:r>
    </w:p>
    <w:p w:rsidR="00651C8A" w:rsidRDefault="00651C8A" w:rsidP="00651C8A">
      <w:pPr>
        <w:jc w:val="both"/>
      </w:pPr>
      <w:r>
        <w:t xml:space="preserve">V současné době se v ČR vyskytují </w:t>
      </w:r>
      <w:r w:rsidR="005F6E79">
        <w:t xml:space="preserve">na </w:t>
      </w:r>
      <w:r>
        <w:t xml:space="preserve">železniční síti dvě napájecí soustavy – stejnosměrná (3kV) v severní části území a střídavá (25 </w:t>
      </w:r>
      <w:proofErr w:type="spellStart"/>
      <w:r>
        <w:t>kV</w:t>
      </w:r>
      <w:proofErr w:type="spellEnd"/>
      <w:r>
        <w:t>, 50 Hz) v jižní části území (tato soustava je poměrně rozšířená i v dalších evropských zemích).</w:t>
      </w:r>
    </w:p>
    <w:p w:rsidR="00651C8A" w:rsidRDefault="00651C8A" w:rsidP="00570CB9">
      <w:pPr>
        <w:jc w:val="both"/>
        <w:rPr>
          <w:b/>
        </w:rPr>
      </w:pPr>
      <w:r w:rsidRPr="00651C8A">
        <w:rPr>
          <w:b/>
        </w:rPr>
        <w:t>Soustava stejnosměrná</w:t>
      </w:r>
    </w:p>
    <w:p w:rsidR="00651C8A" w:rsidRDefault="00651C8A" w:rsidP="00651C8A">
      <w:pPr>
        <w:jc w:val="both"/>
      </w:pPr>
      <w:r>
        <w:t xml:space="preserve">Stejnosměrná soustava je charakterizována především tím, že napájecí stanice (trakční měnírny – TM) dodávají do trakčního vedení přímo usměrněný proud. To bylo výhodné v době, kdy vozidla využívala trakční motory, což se postupně stává minulostí – trakční vozidla v celém spektru svých aplikací přecházejí na střídavé frekvenčně řízené trakční a pomocné pohony. </w:t>
      </w:r>
    </w:p>
    <w:p w:rsidR="00651C8A" w:rsidRDefault="00651C8A" w:rsidP="00651C8A">
      <w:pPr>
        <w:jc w:val="both"/>
      </w:pPr>
      <w:r>
        <w:t xml:space="preserve">Nevýhodou stejnosměrných systémů je absence transformátoru, tedy orientace na nepříliš vysoké napětí a tedy i velké proudy, přenosová schopnost vedení je nízká a ztráty velmi velké. To se zostřuje s růstem výkonů vozidel a se zkracováním intervalů mezi vlaky – účinnost vedení klesá lineárně s růstem výkonů.  Nízká přenosová schopnost trakčního vedení brání nejen zvyšování výkonů vozidel, </w:t>
      </w:r>
      <w:r>
        <w:lastRenderedPageBreak/>
        <w:t>ale i efektivnímu využití rekuperačního brzdění. Vozidla jsou si schopna předávat energii jen na dosti malou vzdálenost a běžné (diodové) měnírny neumí předat přebytečnou energii zpět do distribuční sítě.</w:t>
      </w:r>
    </w:p>
    <w:p w:rsidR="00651C8A" w:rsidRDefault="00651C8A" w:rsidP="00651C8A">
      <w:pPr>
        <w:jc w:val="both"/>
      </w:pPr>
      <w:r>
        <w:t>Zdokonalováním konstrukce trakčních motorů se postupně přešlo z nižších napětí až na 3kV. Zvyšování napětí sledovalo možnost snížit vodivý průřez trakčního vedení, zmenšit ztráty ve stejnosměrném rozvodu, a tedy zvětšit vzdálenosti napájecích bodů. Avšak s příchodem výkonnějších vozidel nastal trend opačný – zvyšování vodivého průřezu zesilovacím vedení</w:t>
      </w:r>
      <w:r w:rsidR="005F6E79">
        <w:t>m</w:t>
      </w:r>
      <w:r>
        <w:t xml:space="preserve"> a snižování vzdálenosti napájecích stanic vkládáním dalších měníren. Další nevýhodou stejnosměrných systémů jsou škodlivé bludné proudy (</w:t>
      </w:r>
      <w:r w:rsidR="005F6E79">
        <w:t>v zemi</w:t>
      </w:r>
      <w:r>
        <w:t>) a podélné proudy (</w:t>
      </w:r>
      <w:r w:rsidR="005F6E79">
        <w:t>ve vozidlech</w:t>
      </w:r>
      <w:r>
        <w:t xml:space="preserve">), které poškozují kovové konstrukce. Ochranná opatření k omezení jejich vzniku neumožňují kolejiště uzemnit, což má zásadní negativní vlivy na řešení ochrany před dotykem kolejnic i neživých částí v sítích 3 x 400 V / 230 V i v řešení ochrany proti zásahu blesku do kolejnic </w:t>
      </w:r>
      <w:r w:rsidR="005F6E79">
        <w:t xml:space="preserve">a </w:t>
      </w:r>
      <w:r>
        <w:t>v řešení bleskosvodů na okolních objektech.</w:t>
      </w:r>
    </w:p>
    <w:p w:rsidR="00651C8A" w:rsidRPr="00651C8A" w:rsidRDefault="00651C8A" w:rsidP="00651C8A">
      <w:pPr>
        <w:jc w:val="both"/>
      </w:pPr>
      <w:r>
        <w:t>V současnosti z</w:t>
      </w:r>
      <w:r w:rsidR="005F6E79">
        <w:t>e</w:t>
      </w:r>
      <w:r>
        <w:t xml:space="preserve"> železnic stejnosměrné systémy postupně programově mizí. Doménou aplikace stejnosměrných systémů zůstává městská doprava, a to z bezpečnostních důvodů a pro malé vzdálenosti, na kterých jsou městské systémy provozovány.</w:t>
      </w:r>
    </w:p>
    <w:p w:rsidR="00651C8A" w:rsidRDefault="00651C8A" w:rsidP="00570CB9">
      <w:pPr>
        <w:jc w:val="both"/>
        <w:rPr>
          <w:b/>
        </w:rPr>
      </w:pPr>
      <w:r>
        <w:rPr>
          <w:b/>
        </w:rPr>
        <w:t>Soustava střídavá</w:t>
      </w:r>
    </w:p>
    <w:p w:rsidR="00651C8A" w:rsidRPr="00651C8A" w:rsidRDefault="00651C8A" w:rsidP="00570CB9">
      <w:pPr>
        <w:jc w:val="both"/>
      </w:pPr>
      <w:r w:rsidRPr="00651C8A">
        <w:t xml:space="preserve">Přenos elektrické energie v trakčním vedení se uskutečňuje napětím 10 až 25 </w:t>
      </w:r>
      <w:proofErr w:type="spellStart"/>
      <w:r w:rsidRPr="00651C8A">
        <w:t>kV</w:t>
      </w:r>
      <w:proofErr w:type="spellEnd"/>
      <w:r w:rsidRPr="00651C8A">
        <w:t>, takže vodivý průřez trakčního vedení je možné ve srovnání se stejnosměrnými systémy podstatně zmenšit a stavět lehčí trakční vedení. Vzdálenost napájecích stanic je větší, než u stejnosměrných systémů a pohybuje se okolo 50 km podle zatížení trati. Střídavé napájecí soustavy působí rušivě na sdělovací zařízení a</w:t>
      </w:r>
      <w:r>
        <w:t> </w:t>
      </w:r>
      <w:r w:rsidRPr="00651C8A">
        <w:t>způsobuje nebezpečné indukované stavy na vedení podél tratí. Ochrany proti těmto vlivům (stíněné kabely) jsou nákladnější než u soustavy stejnosměrné.  Kontinuálně probíhající programový odklon od používání metalických zabezpečovacích a sdělovacích vedení směrem k bezdrátovému přenosu hovorů a informací, jakožto i k optick</w:t>
      </w:r>
      <w:r>
        <w:t>ým vedením, činí tuto komplikaci</w:t>
      </w:r>
      <w:r w:rsidRPr="00651C8A">
        <w:t xml:space="preserve"> rok od roku méně významnou. Lze předpokládat, že postupně </w:t>
      </w:r>
      <w:r w:rsidR="008B0E28">
        <w:t xml:space="preserve">tento problém </w:t>
      </w:r>
      <w:r w:rsidRPr="00651C8A">
        <w:t>téměř zanikne. Rušivé vlivy lze potlačit použitím zemního lana. Střídavé systémy negenerují škodlivé bludné proudy, proto je lze uzemnit, což zjednodušuje vedení zpětného proudu, ochranu před nebezpečným dotykem a vazbu na další systémy (bleskosvody, ochranné vodiče v distribučních sítích</w:t>
      </w:r>
      <w:r>
        <w:t>)</w:t>
      </w:r>
      <w:r w:rsidRPr="00651C8A">
        <w:t>.</w:t>
      </w:r>
    </w:p>
    <w:p w:rsidR="00651C8A" w:rsidRDefault="00651C8A" w:rsidP="00570CB9">
      <w:pPr>
        <w:jc w:val="both"/>
      </w:pPr>
    </w:p>
    <w:p w:rsidR="008A401F" w:rsidRDefault="008A401F" w:rsidP="00570CB9">
      <w:pPr>
        <w:jc w:val="both"/>
      </w:pPr>
      <w:r>
        <w:t xml:space="preserve">V následujících kapitolách bude podrobněji pojednáno o ekonomických efektech a souvislostech hodnocené možnosti přepnutí napájecí soustavy v severní části území na střídavou (25 </w:t>
      </w:r>
      <w:proofErr w:type="spellStart"/>
      <w:r>
        <w:t>kV</w:t>
      </w:r>
      <w:proofErr w:type="spellEnd"/>
      <w:r>
        <w:t>, 50 Hz).</w:t>
      </w:r>
    </w:p>
    <w:p w:rsidR="00C7428E" w:rsidRDefault="00C7428E">
      <w:pPr>
        <w:rPr>
          <w:rFonts w:asciiTheme="majorHAnsi" w:eastAsiaTheme="majorEastAsia" w:hAnsiTheme="majorHAnsi" w:cstheme="majorBidi"/>
          <w:b/>
          <w:bCs/>
          <w:color w:val="365F91" w:themeColor="accent1" w:themeShade="BF"/>
          <w:sz w:val="28"/>
          <w:szCs w:val="28"/>
        </w:rPr>
      </w:pPr>
      <w:r>
        <w:br w:type="page"/>
      </w:r>
    </w:p>
    <w:p w:rsidR="008A401F" w:rsidRDefault="008A401F" w:rsidP="00971169">
      <w:pPr>
        <w:pStyle w:val="Nadpis1"/>
        <w:numPr>
          <w:ilvl w:val="0"/>
          <w:numId w:val="18"/>
        </w:numPr>
        <w:ind w:left="426" w:hanging="426"/>
      </w:pPr>
      <w:bookmarkStart w:id="2" w:name="_Toc457161109"/>
      <w:r>
        <w:lastRenderedPageBreak/>
        <w:t>Analýza přepravního trhu</w:t>
      </w:r>
      <w:bookmarkEnd w:id="2"/>
    </w:p>
    <w:p w:rsidR="008A401F" w:rsidRDefault="008A401F" w:rsidP="008A401F">
      <w:pPr>
        <w:spacing w:after="0"/>
      </w:pPr>
    </w:p>
    <w:p w:rsidR="00C7428E" w:rsidRDefault="00C7428E" w:rsidP="00C7428E">
      <w:pPr>
        <w:jc w:val="both"/>
      </w:pPr>
      <w:r>
        <w:t xml:space="preserve">V rámci </w:t>
      </w:r>
      <w:r>
        <w:t xml:space="preserve">zpracování </w:t>
      </w:r>
      <w:r>
        <w:t>projektu</w:t>
      </w:r>
      <w:r>
        <w:t xml:space="preserve"> </w:t>
      </w:r>
      <w:r w:rsidRPr="00651C8A">
        <w:t>„Koncepce přechodu na jednotnou napájecí soustavu ve vazbě na priority programového období 2014-2020 a naplnění požadavků TSI ENE“</w:t>
      </w:r>
      <w:r>
        <w:t xml:space="preserve"> byl definován výhledový stav rozvoje přepravní poptávky a dopravní nabídky na železniční síti. Střednědobý výhled dopravní nabídky (</w:t>
      </w:r>
      <w:r>
        <w:t xml:space="preserve">r. </w:t>
      </w:r>
      <w:r>
        <w:t>2030) byl převzat z</w:t>
      </w:r>
      <w:r>
        <w:t>e zpracované</w:t>
      </w:r>
      <w:r>
        <w:t xml:space="preserve"> dopravní technologie. Dlouhodobý výhled (</w:t>
      </w:r>
      <w:r>
        <w:t xml:space="preserve">r. </w:t>
      </w:r>
      <w:r>
        <w:t>2050) byl doplněn na základě zpracovaných studií proveditelnosti</w:t>
      </w:r>
      <w:r>
        <w:t xml:space="preserve"> (pro konkrétní traťové úseky)</w:t>
      </w:r>
      <w:r>
        <w:t>. Pokud bylo v</w:t>
      </w:r>
      <w:r>
        <w:t xml:space="preserve"> příslušné </w:t>
      </w:r>
      <w:r>
        <w:t>SP dostatečně detailně popsáno i navazující území mimo řešenou trať</w:t>
      </w:r>
      <w:r>
        <w:t>,</w:t>
      </w:r>
      <w:r>
        <w:t xml:space="preserve"> byly i tyto hodnoty vývoje dopravy převzaty z</w:t>
      </w:r>
      <w:r>
        <w:t xml:space="preserve"> této </w:t>
      </w:r>
      <w:r>
        <w:t xml:space="preserve">SP. Pro tratě, které nemají zpracovanou SP, byl použit jednotný koeficient růstu dopravní nabídky definovaný na základě vývoje přepravní poptávky. Tento koeficient byl definován dle aktualizovaného strategického dopravního modelu ČR. </w:t>
      </w:r>
    </w:p>
    <w:p w:rsidR="00C7428E" w:rsidRDefault="00C7428E" w:rsidP="00C7428E">
      <w:pPr>
        <w:jc w:val="both"/>
      </w:pPr>
      <w:r>
        <w:t>Uvedený postup byl použit pro osobní i</w:t>
      </w:r>
      <w:r>
        <w:t> </w:t>
      </w:r>
      <w:r>
        <w:t xml:space="preserve">nákladní dopravu. Do výhledového stavu rozvoje železniční sítě pro CBA byly zahrnuty </w:t>
      </w:r>
      <w:r>
        <w:t xml:space="preserve">i </w:t>
      </w:r>
      <w:r>
        <w:t>VRT v</w:t>
      </w:r>
      <w:r>
        <w:t> </w:t>
      </w:r>
      <w:r>
        <w:t xml:space="preserve">rozsahu zpracovaných SP Brno – Přerov, kde byl rámcově popsán rozsah dopravy a přepravní poptávka na VRT Praha-Brno a Přerov-Ostrava. Dále dle studie </w:t>
      </w:r>
      <w:r>
        <w:t>„</w:t>
      </w:r>
      <w:r>
        <w:t xml:space="preserve">Vyhodnocení spojení Praha </w:t>
      </w:r>
      <w:r>
        <w:t>–</w:t>
      </w:r>
      <w:r>
        <w:t xml:space="preserve"> </w:t>
      </w:r>
      <w:proofErr w:type="spellStart"/>
      <w:r>
        <w:t>Dresden</w:t>
      </w:r>
      <w:proofErr w:type="spellEnd"/>
      <w:r>
        <w:t>“</w:t>
      </w:r>
      <w:r>
        <w:t xml:space="preserve">. </w:t>
      </w:r>
    </w:p>
    <w:p w:rsidR="00C7428E" w:rsidRDefault="00C7428E" w:rsidP="00C7428E">
      <w:pPr>
        <w:jc w:val="both"/>
      </w:pPr>
      <w:r>
        <w:t xml:space="preserve">Pro osobní dopravu nebyly uvažovány takové rozdíly v dopravní nabídce mezi stavem </w:t>
      </w:r>
      <w:r>
        <w:t>B</w:t>
      </w:r>
      <w:r>
        <w:t>ez projektu (bez konverze) a s projektem, které by se mohly projevit změnou přepravní poptávky. Pro nákladní dopravu je předpokládáno, že stav bez projektu bude adaptován na rostoucí energetické požadavky</w:t>
      </w:r>
      <w:r>
        <w:t>,</w:t>
      </w:r>
      <w:r>
        <w:t xml:space="preserve"> a tudíž v kapacitě a cestovních časech nebude docházet k takovým změnám, které by mohly zapříčinit změnu trasy či módu. Z hlediska přepravní poptávky a dopravní nabídky tak jsou stav s</w:t>
      </w:r>
      <w:r>
        <w:t> </w:t>
      </w:r>
      <w:r>
        <w:t>projektem i bez projektu pro osobní i nákladní dopravu identické.</w:t>
      </w:r>
    </w:p>
    <w:p w:rsidR="00C7428E" w:rsidRDefault="00C7428E" w:rsidP="00C7428E">
      <w:pPr>
        <w:jc w:val="both"/>
      </w:pPr>
      <w:r>
        <w:t>V následující tabulce je uveden souhrnný dopravní výkon zjištěný na základě výše popsané prognózy.</w:t>
      </w:r>
    </w:p>
    <w:tbl>
      <w:tblPr>
        <w:tblW w:w="7230" w:type="dxa"/>
        <w:tblInd w:w="70" w:type="dxa"/>
        <w:tblLayout w:type="fixed"/>
        <w:tblCellMar>
          <w:left w:w="70" w:type="dxa"/>
          <w:right w:w="70" w:type="dxa"/>
        </w:tblCellMar>
        <w:tblLook w:val="04A0" w:firstRow="1" w:lastRow="0" w:firstColumn="1" w:lastColumn="0" w:noHBand="0" w:noVBand="1"/>
      </w:tblPr>
      <w:tblGrid>
        <w:gridCol w:w="3149"/>
        <w:gridCol w:w="1360"/>
        <w:gridCol w:w="1360"/>
        <w:gridCol w:w="1361"/>
      </w:tblGrid>
      <w:tr w:rsidR="00D762CE" w:rsidRPr="00E001CB" w:rsidTr="00D762CE">
        <w:trPr>
          <w:trHeight w:val="578"/>
        </w:trPr>
        <w:tc>
          <w:tcPr>
            <w:tcW w:w="3149" w:type="dxa"/>
            <w:tcBorders>
              <w:top w:val="single" w:sz="4" w:space="0" w:color="auto"/>
              <w:left w:val="single" w:sz="4" w:space="0" w:color="auto"/>
              <w:right w:val="single" w:sz="4" w:space="0" w:color="auto"/>
            </w:tcBorders>
            <w:shd w:val="clear" w:color="auto" w:fill="D9D9D9"/>
            <w:vAlign w:val="center"/>
          </w:tcPr>
          <w:p w:rsidR="00D762CE" w:rsidRPr="005225D5" w:rsidRDefault="00D762CE" w:rsidP="001A38EB">
            <w:pPr>
              <w:keepNext/>
              <w:keepLines/>
              <w:spacing w:after="0" w:line="240" w:lineRule="auto"/>
              <w:jc w:val="center"/>
              <w:rPr>
                <w:b/>
                <w:szCs w:val="20"/>
              </w:rPr>
            </w:pPr>
            <w:r w:rsidRPr="005225D5">
              <w:rPr>
                <w:b/>
              </w:rPr>
              <w:br w:type="page"/>
            </w:r>
            <w:r w:rsidRPr="005225D5">
              <w:rPr>
                <w:b/>
                <w:szCs w:val="20"/>
              </w:rPr>
              <w:t>rok</w:t>
            </w:r>
          </w:p>
        </w:tc>
        <w:tc>
          <w:tcPr>
            <w:tcW w:w="1360" w:type="dxa"/>
            <w:tcBorders>
              <w:top w:val="single" w:sz="4" w:space="0" w:color="auto"/>
              <w:left w:val="nil"/>
              <w:bottom w:val="single" w:sz="4" w:space="0" w:color="auto"/>
              <w:right w:val="single" w:sz="4" w:space="0" w:color="auto"/>
            </w:tcBorders>
            <w:shd w:val="clear" w:color="auto" w:fill="D9D9D9"/>
            <w:vAlign w:val="center"/>
          </w:tcPr>
          <w:p w:rsidR="00D762CE" w:rsidRPr="00856F4D" w:rsidRDefault="00D762CE" w:rsidP="00D762CE">
            <w:pPr>
              <w:keepNext/>
              <w:keepLines/>
              <w:spacing w:after="0" w:line="240" w:lineRule="auto"/>
              <w:jc w:val="center"/>
              <w:rPr>
                <w:b/>
                <w:szCs w:val="20"/>
              </w:rPr>
            </w:pPr>
            <w:r>
              <w:rPr>
                <w:b/>
                <w:szCs w:val="20"/>
              </w:rPr>
              <w:t>201</w:t>
            </w:r>
            <w:r>
              <w:rPr>
                <w:b/>
                <w:szCs w:val="20"/>
              </w:rPr>
              <w:t>5</w:t>
            </w:r>
          </w:p>
        </w:tc>
        <w:tc>
          <w:tcPr>
            <w:tcW w:w="1360" w:type="dxa"/>
            <w:tcBorders>
              <w:top w:val="single" w:sz="4" w:space="0" w:color="auto"/>
              <w:left w:val="nil"/>
              <w:bottom w:val="single" w:sz="4" w:space="0" w:color="auto"/>
              <w:right w:val="single" w:sz="4" w:space="0" w:color="auto"/>
            </w:tcBorders>
            <w:shd w:val="clear" w:color="auto" w:fill="D9D9D9"/>
            <w:vAlign w:val="center"/>
          </w:tcPr>
          <w:p w:rsidR="00D762CE" w:rsidRPr="00856F4D" w:rsidRDefault="00D762CE" w:rsidP="00D762CE">
            <w:pPr>
              <w:keepNext/>
              <w:keepLines/>
              <w:spacing w:after="0" w:line="240" w:lineRule="auto"/>
              <w:jc w:val="center"/>
              <w:rPr>
                <w:b/>
                <w:szCs w:val="20"/>
              </w:rPr>
            </w:pPr>
            <w:r>
              <w:rPr>
                <w:b/>
                <w:szCs w:val="20"/>
              </w:rPr>
              <w:t>20</w:t>
            </w:r>
            <w:r>
              <w:rPr>
                <w:b/>
                <w:szCs w:val="20"/>
              </w:rPr>
              <w:t>3</w:t>
            </w:r>
            <w:r>
              <w:rPr>
                <w:b/>
                <w:szCs w:val="20"/>
              </w:rPr>
              <w:t>0</w:t>
            </w:r>
          </w:p>
        </w:tc>
        <w:tc>
          <w:tcPr>
            <w:tcW w:w="1361" w:type="dxa"/>
            <w:tcBorders>
              <w:top w:val="single" w:sz="4" w:space="0" w:color="auto"/>
              <w:left w:val="nil"/>
              <w:bottom w:val="single" w:sz="4" w:space="0" w:color="auto"/>
              <w:right w:val="single" w:sz="4" w:space="0" w:color="auto"/>
            </w:tcBorders>
            <w:shd w:val="clear" w:color="auto" w:fill="D9D9D9"/>
            <w:vAlign w:val="center"/>
          </w:tcPr>
          <w:p w:rsidR="00D762CE" w:rsidRPr="00856F4D" w:rsidRDefault="00D762CE" w:rsidP="00D762CE">
            <w:pPr>
              <w:keepNext/>
              <w:keepLines/>
              <w:spacing w:after="0" w:line="240" w:lineRule="auto"/>
              <w:jc w:val="center"/>
              <w:rPr>
                <w:b/>
                <w:szCs w:val="20"/>
              </w:rPr>
            </w:pPr>
            <w:r>
              <w:rPr>
                <w:b/>
                <w:szCs w:val="20"/>
              </w:rPr>
              <w:t>20</w:t>
            </w:r>
            <w:r>
              <w:rPr>
                <w:b/>
                <w:szCs w:val="20"/>
              </w:rPr>
              <w:t>50</w:t>
            </w:r>
          </w:p>
        </w:tc>
      </w:tr>
      <w:tr w:rsidR="00D762CE" w:rsidRPr="00D762CE" w:rsidTr="00D762CE">
        <w:trPr>
          <w:trHeight w:val="45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D762CE" w:rsidRPr="00363541" w:rsidRDefault="00D762CE" w:rsidP="00D762CE">
            <w:pPr>
              <w:spacing w:after="0" w:line="240" w:lineRule="auto"/>
              <w:jc w:val="center"/>
            </w:pPr>
            <w:r w:rsidRPr="00363541">
              <w:t>osobní dálková</w:t>
            </w: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D762CE" w:rsidRPr="00D762CE" w:rsidRDefault="00D762CE" w:rsidP="00D762CE">
            <w:pPr>
              <w:spacing w:after="0" w:line="240" w:lineRule="auto"/>
              <w:ind w:right="92"/>
              <w:jc w:val="center"/>
              <w:rPr>
                <w:szCs w:val="18"/>
              </w:rPr>
            </w:pPr>
            <w:r w:rsidRPr="00D762CE">
              <w:rPr>
                <w:szCs w:val="18"/>
              </w:rPr>
              <w:t>28 261 936</w:t>
            </w:r>
          </w:p>
        </w:tc>
        <w:tc>
          <w:tcPr>
            <w:tcW w:w="1360" w:type="dxa"/>
            <w:tcBorders>
              <w:top w:val="nil"/>
              <w:left w:val="nil"/>
              <w:bottom w:val="single" w:sz="4" w:space="0" w:color="auto"/>
              <w:right w:val="single" w:sz="4" w:space="0" w:color="auto"/>
            </w:tcBorders>
            <w:shd w:val="clear" w:color="auto" w:fill="auto"/>
            <w:vAlign w:val="center"/>
          </w:tcPr>
          <w:p w:rsidR="00D762CE" w:rsidRPr="00D762CE" w:rsidRDefault="00D762CE" w:rsidP="00D762CE">
            <w:pPr>
              <w:spacing w:after="0" w:line="240" w:lineRule="auto"/>
              <w:ind w:right="92"/>
              <w:jc w:val="center"/>
              <w:rPr>
                <w:szCs w:val="18"/>
              </w:rPr>
            </w:pPr>
            <w:r w:rsidRPr="00D762CE">
              <w:rPr>
                <w:szCs w:val="18"/>
              </w:rPr>
              <w:t>34 376 340</w:t>
            </w:r>
          </w:p>
        </w:tc>
        <w:tc>
          <w:tcPr>
            <w:tcW w:w="1361" w:type="dxa"/>
            <w:tcBorders>
              <w:top w:val="nil"/>
              <w:left w:val="nil"/>
              <w:bottom w:val="single" w:sz="4" w:space="0" w:color="auto"/>
              <w:right w:val="single" w:sz="4" w:space="0" w:color="auto"/>
            </w:tcBorders>
            <w:vAlign w:val="center"/>
          </w:tcPr>
          <w:p w:rsidR="00D762CE" w:rsidRPr="00D762CE" w:rsidRDefault="00D762CE" w:rsidP="00D762CE">
            <w:pPr>
              <w:spacing w:after="0" w:line="240" w:lineRule="auto"/>
              <w:ind w:right="92"/>
              <w:jc w:val="center"/>
              <w:rPr>
                <w:szCs w:val="18"/>
              </w:rPr>
            </w:pPr>
            <w:r w:rsidRPr="00D762CE">
              <w:rPr>
                <w:szCs w:val="18"/>
              </w:rPr>
              <w:t>43 822 147</w:t>
            </w:r>
          </w:p>
        </w:tc>
      </w:tr>
      <w:tr w:rsidR="00D762CE" w:rsidRPr="00D762CE" w:rsidTr="00D762CE">
        <w:trPr>
          <w:trHeight w:val="45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D762CE" w:rsidRPr="00363541" w:rsidRDefault="00D762CE" w:rsidP="00D762CE">
            <w:pPr>
              <w:spacing w:after="0" w:line="240" w:lineRule="auto"/>
              <w:jc w:val="center"/>
            </w:pPr>
            <w:r w:rsidRPr="00363541">
              <w:t>osobní regionální</w:t>
            </w:r>
          </w:p>
        </w:tc>
        <w:tc>
          <w:tcPr>
            <w:tcW w:w="1360" w:type="dxa"/>
            <w:tcBorders>
              <w:top w:val="nil"/>
              <w:left w:val="nil"/>
              <w:bottom w:val="single" w:sz="4" w:space="0" w:color="auto"/>
              <w:right w:val="single" w:sz="4" w:space="0" w:color="auto"/>
            </w:tcBorders>
            <w:shd w:val="clear" w:color="auto" w:fill="auto"/>
            <w:noWrap/>
            <w:vAlign w:val="center"/>
          </w:tcPr>
          <w:p w:rsidR="00D762CE" w:rsidRPr="00D762CE" w:rsidRDefault="00D762CE" w:rsidP="00D762CE">
            <w:pPr>
              <w:spacing w:after="0" w:line="240" w:lineRule="auto"/>
              <w:ind w:right="92"/>
              <w:jc w:val="center"/>
              <w:rPr>
                <w:szCs w:val="18"/>
              </w:rPr>
            </w:pPr>
            <w:r w:rsidRPr="00D762CE">
              <w:rPr>
                <w:szCs w:val="18"/>
              </w:rPr>
              <w:t>22 483 574</w:t>
            </w:r>
          </w:p>
        </w:tc>
        <w:tc>
          <w:tcPr>
            <w:tcW w:w="1360" w:type="dxa"/>
            <w:tcBorders>
              <w:top w:val="nil"/>
              <w:left w:val="nil"/>
              <w:bottom w:val="single" w:sz="4" w:space="0" w:color="auto"/>
              <w:right w:val="single" w:sz="4" w:space="0" w:color="auto"/>
            </w:tcBorders>
            <w:shd w:val="clear" w:color="auto" w:fill="auto"/>
            <w:vAlign w:val="center"/>
          </w:tcPr>
          <w:p w:rsidR="00D762CE" w:rsidRPr="00D762CE" w:rsidRDefault="00D762CE" w:rsidP="00D762CE">
            <w:pPr>
              <w:spacing w:after="0" w:line="240" w:lineRule="auto"/>
              <w:ind w:right="92"/>
              <w:jc w:val="center"/>
              <w:rPr>
                <w:szCs w:val="18"/>
              </w:rPr>
            </w:pPr>
            <w:r w:rsidRPr="00D762CE">
              <w:rPr>
                <w:szCs w:val="18"/>
              </w:rPr>
              <w:t>26 730 289</w:t>
            </w:r>
          </w:p>
        </w:tc>
        <w:tc>
          <w:tcPr>
            <w:tcW w:w="1361" w:type="dxa"/>
            <w:tcBorders>
              <w:top w:val="nil"/>
              <w:left w:val="nil"/>
              <w:bottom w:val="single" w:sz="4" w:space="0" w:color="auto"/>
              <w:right w:val="single" w:sz="4" w:space="0" w:color="auto"/>
            </w:tcBorders>
            <w:vAlign w:val="center"/>
          </w:tcPr>
          <w:p w:rsidR="00D762CE" w:rsidRPr="00D762CE" w:rsidRDefault="00D762CE" w:rsidP="00D762CE">
            <w:pPr>
              <w:spacing w:after="0" w:line="240" w:lineRule="auto"/>
              <w:ind w:right="92"/>
              <w:jc w:val="center"/>
              <w:rPr>
                <w:szCs w:val="18"/>
              </w:rPr>
            </w:pPr>
            <w:r w:rsidRPr="00D762CE">
              <w:rPr>
                <w:szCs w:val="18"/>
              </w:rPr>
              <w:t>29 925 588</w:t>
            </w:r>
          </w:p>
        </w:tc>
      </w:tr>
      <w:tr w:rsidR="00D762CE" w:rsidRPr="00D762CE" w:rsidTr="00D762CE">
        <w:trPr>
          <w:trHeight w:val="45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D762CE" w:rsidRDefault="00D762CE" w:rsidP="00D762CE">
            <w:pPr>
              <w:spacing w:after="0" w:line="240" w:lineRule="auto"/>
              <w:jc w:val="center"/>
            </w:pPr>
            <w:r w:rsidRPr="00363541">
              <w:t>nákladní</w:t>
            </w: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D762CE" w:rsidRPr="00D762CE" w:rsidRDefault="00D762CE" w:rsidP="00D762CE">
            <w:pPr>
              <w:spacing w:after="0" w:line="240" w:lineRule="auto"/>
              <w:ind w:right="92"/>
              <w:jc w:val="center"/>
              <w:rPr>
                <w:szCs w:val="18"/>
              </w:rPr>
            </w:pPr>
            <w:r w:rsidRPr="00D762CE">
              <w:rPr>
                <w:szCs w:val="18"/>
              </w:rPr>
              <w:t>24 106 011</w:t>
            </w:r>
          </w:p>
        </w:tc>
        <w:tc>
          <w:tcPr>
            <w:tcW w:w="1360" w:type="dxa"/>
            <w:tcBorders>
              <w:top w:val="single" w:sz="4" w:space="0" w:color="auto"/>
              <w:left w:val="nil"/>
              <w:bottom w:val="single" w:sz="4" w:space="0" w:color="auto"/>
              <w:right w:val="single" w:sz="4" w:space="0" w:color="auto"/>
            </w:tcBorders>
            <w:shd w:val="clear" w:color="auto" w:fill="auto"/>
            <w:vAlign w:val="center"/>
          </w:tcPr>
          <w:p w:rsidR="00D762CE" w:rsidRPr="00D762CE" w:rsidRDefault="00D762CE" w:rsidP="00D762CE">
            <w:pPr>
              <w:spacing w:after="0" w:line="240" w:lineRule="auto"/>
              <w:ind w:right="92"/>
              <w:jc w:val="center"/>
              <w:rPr>
                <w:szCs w:val="18"/>
              </w:rPr>
            </w:pPr>
            <w:r w:rsidRPr="00D762CE">
              <w:rPr>
                <w:szCs w:val="18"/>
              </w:rPr>
              <w:t>31 293 694</w:t>
            </w:r>
          </w:p>
        </w:tc>
        <w:tc>
          <w:tcPr>
            <w:tcW w:w="1361" w:type="dxa"/>
            <w:tcBorders>
              <w:top w:val="single" w:sz="4" w:space="0" w:color="auto"/>
              <w:left w:val="nil"/>
              <w:bottom w:val="single" w:sz="4" w:space="0" w:color="auto"/>
              <w:right w:val="single" w:sz="4" w:space="0" w:color="auto"/>
            </w:tcBorders>
            <w:vAlign w:val="center"/>
          </w:tcPr>
          <w:p w:rsidR="00D762CE" w:rsidRPr="00D762CE" w:rsidRDefault="00D762CE" w:rsidP="00D762CE">
            <w:pPr>
              <w:spacing w:after="0" w:line="240" w:lineRule="auto"/>
              <w:ind w:right="92"/>
              <w:jc w:val="center"/>
              <w:rPr>
                <w:szCs w:val="18"/>
              </w:rPr>
            </w:pPr>
            <w:r w:rsidRPr="00D762CE">
              <w:rPr>
                <w:szCs w:val="18"/>
              </w:rPr>
              <w:t>33 859 896</w:t>
            </w:r>
          </w:p>
        </w:tc>
      </w:tr>
      <w:tr w:rsidR="00D762CE" w:rsidTr="00D762CE">
        <w:trPr>
          <w:trHeight w:val="284"/>
        </w:trPr>
        <w:tc>
          <w:tcPr>
            <w:tcW w:w="7230" w:type="dxa"/>
            <w:gridSpan w:val="4"/>
            <w:tcBorders>
              <w:top w:val="single" w:sz="4" w:space="0" w:color="auto"/>
              <w:left w:val="single" w:sz="4" w:space="0" w:color="auto"/>
              <w:bottom w:val="single" w:sz="4" w:space="0" w:color="auto"/>
              <w:right w:val="single" w:sz="4" w:space="0" w:color="auto"/>
            </w:tcBorders>
            <w:shd w:val="clear" w:color="000000" w:fill="auto"/>
            <w:noWrap/>
            <w:vAlign w:val="center"/>
          </w:tcPr>
          <w:p w:rsidR="00D762CE" w:rsidRPr="007450E5" w:rsidRDefault="00D762CE" w:rsidP="00D762CE">
            <w:pPr>
              <w:pStyle w:val="Titulek"/>
              <w:rPr>
                <w:rFonts w:asciiTheme="minorHAnsi" w:hAnsiTheme="minorHAnsi"/>
                <w:i w:val="0"/>
                <w:sz w:val="20"/>
              </w:rPr>
            </w:pPr>
            <w:proofErr w:type="spellStart"/>
            <w:r w:rsidRPr="007450E5">
              <w:rPr>
                <w:rFonts w:asciiTheme="minorHAnsi" w:hAnsiTheme="minorHAnsi"/>
                <w:i w:val="0"/>
                <w:sz w:val="22"/>
              </w:rPr>
              <w:t>Tabulka</w:t>
            </w:r>
            <w:proofErr w:type="spellEnd"/>
            <w:r w:rsidRPr="007450E5">
              <w:rPr>
                <w:rFonts w:asciiTheme="minorHAnsi" w:hAnsiTheme="minorHAnsi"/>
                <w:i w:val="0"/>
                <w:sz w:val="22"/>
              </w:rPr>
              <w:t xml:space="preserve"> </w:t>
            </w:r>
            <w:r w:rsidRPr="007450E5">
              <w:rPr>
                <w:rFonts w:asciiTheme="minorHAnsi" w:hAnsiTheme="minorHAnsi"/>
                <w:i w:val="0"/>
                <w:sz w:val="22"/>
              </w:rPr>
              <w:fldChar w:fldCharType="begin"/>
            </w:r>
            <w:r w:rsidRPr="007450E5">
              <w:rPr>
                <w:rFonts w:asciiTheme="minorHAnsi" w:hAnsiTheme="minorHAnsi"/>
                <w:i w:val="0"/>
                <w:sz w:val="22"/>
              </w:rPr>
              <w:instrText xml:space="preserve"> STYLEREF 1 \s </w:instrText>
            </w:r>
            <w:r w:rsidRPr="007450E5">
              <w:rPr>
                <w:rFonts w:asciiTheme="minorHAnsi" w:hAnsiTheme="minorHAnsi"/>
                <w:i w:val="0"/>
                <w:sz w:val="22"/>
              </w:rPr>
              <w:fldChar w:fldCharType="separate"/>
            </w:r>
            <w:r w:rsidR="00A1335F">
              <w:rPr>
                <w:rFonts w:asciiTheme="minorHAnsi" w:hAnsiTheme="minorHAnsi"/>
                <w:i w:val="0"/>
                <w:noProof/>
                <w:sz w:val="22"/>
              </w:rPr>
              <w:t>2</w:t>
            </w:r>
            <w:r w:rsidRPr="007450E5">
              <w:rPr>
                <w:rFonts w:asciiTheme="minorHAnsi" w:hAnsiTheme="minorHAnsi"/>
                <w:i w:val="0"/>
                <w:noProof/>
                <w:sz w:val="22"/>
              </w:rPr>
              <w:fldChar w:fldCharType="end"/>
            </w:r>
            <w:r w:rsidRPr="007450E5">
              <w:rPr>
                <w:rFonts w:asciiTheme="minorHAnsi" w:hAnsiTheme="minorHAnsi"/>
                <w:i w:val="0"/>
                <w:sz w:val="22"/>
              </w:rPr>
              <w:t>.</w:t>
            </w:r>
            <w:r w:rsidRPr="007450E5">
              <w:rPr>
                <w:rFonts w:asciiTheme="minorHAnsi" w:hAnsiTheme="minorHAnsi"/>
                <w:i w:val="0"/>
                <w:sz w:val="22"/>
              </w:rPr>
              <w:fldChar w:fldCharType="begin"/>
            </w:r>
            <w:r w:rsidRPr="007450E5">
              <w:rPr>
                <w:rFonts w:asciiTheme="minorHAnsi" w:hAnsiTheme="minorHAnsi"/>
                <w:i w:val="0"/>
                <w:sz w:val="22"/>
              </w:rPr>
              <w:instrText xml:space="preserve"> SEQ Tabulka \* ARABIC \s 1 </w:instrText>
            </w:r>
            <w:r w:rsidRPr="007450E5">
              <w:rPr>
                <w:rFonts w:asciiTheme="minorHAnsi" w:hAnsiTheme="minorHAnsi"/>
                <w:i w:val="0"/>
                <w:sz w:val="22"/>
              </w:rPr>
              <w:fldChar w:fldCharType="separate"/>
            </w:r>
            <w:r w:rsidR="00A1335F">
              <w:rPr>
                <w:rFonts w:asciiTheme="minorHAnsi" w:hAnsiTheme="minorHAnsi"/>
                <w:i w:val="0"/>
                <w:noProof/>
                <w:sz w:val="22"/>
              </w:rPr>
              <w:t>1</w:t>
            </w:r>
            <w:r w:rsidRPr="007450E5">
              <w:rPr>
                <w:rFonts w:asciiTheme="minorHAnsi" w:hAnsiTheme="minorHAnsi"/>
                <w:i w:val="0"/>
                <w:noProof/>
                <w:sz w:val="22"/>
              </w:rPr>
              <w:fldChar w:fldCharType="end"/>
            </w:r>
            <w:r w:rsidRPr="007450E5">
              <w:rPr>
                <w:rFonts w:asciiTheme="minorHAnsi" w:hAnsiTheme="minorHAnsi"/>
                <w:i w:val="0"/>
                <w:sz w:val="22"/>
              </w:rPr>
              <w:t xml:space="preserve"> – </w:t>
            </w:r>
            <w:r>
              <w:rPr>
                <w:rFonts w:asciiTheme="minorHAnsi" w:hAnsiTheme="minorHAnsi"/>
                <w:i w:val="0"/>
                <w:sz w:val="22"/>
                <w:lang w:val="cs-CZ"/>
              </w:rPr>
              <w:t>S</w:t>
            </w:r>
            <w:r w:rsidRPr="00D762CE">
              <w:rPr>
                <w:rFonts w:asciiTheme="minorHAnsi" w:hAnsiTheme="minorHAnsi"/>
                <w:i w:val="0"/>
                <w:sz w:val="22"/>
                <w:lang w:val="cs-CZ"/>
              </w:rPr>
              <w:t>ouhrnný dopravní výkon</w:t>
            </w:r>
            <w:r>
              <w:rPr>
                <w:rFonts w:asciiTheme="minorHAnsi" w:hAnsiTheme="minorHAnsi"/>
                <w:i w:val="0"/>
                <w:sz w:val="22"/>
                <w:lang w:val="cs-CZ"/>
              </w:rPr>
              <w:t xml:space="preserve"> [</w:t>
            </w:r>
            <w:proofErr w:type="spellStart"/>
            <w:r>
              <w:rPr>
                <w:rFonts w:asciiTheme="minorHAnsi" w:hAnsiTheme="minorHAnsi"/>
                <w:i w:val="0"/>
                <w:sz w:val="22"/>
                <w:lang w:val="cs-CZ"/>
              </w:rPr>
              <w:t>vlkm</w:t>
            </w:r>
            <w:proofErr w:type="spellEnd"/>
            <w:r>
              <w:rPr>
                <w:rFonts w:asciiTheme="minorHAnsi" w:hAnsiTheme="minorHAnsi"/>
                <w:i w:val="0"/>
                <w:sz w:val="22"/>
                <w:lang w:val="cs-CZ"/>
              </w:rPr>
              <w:t>/rok]</w:t>
            </w:r>
          </w:p>
        </w:tc>
      </w:tr>
    </w:tbl>
    <w:p w:rsidR="00D762CE" w:rsidRDefault="00D762CE">
      <w:pPr>
        <w:rPr>
          <w:rFonts w:asciiTheme="majorHAnsi" w:eastAsiaTheme="majorEastAsia" w:hAnsiTheme="majorHAnsi" w:cstheme="majorBidi"/>
          <w:b/>
          <w:bCs/>
          <w:color w:val="365F91" w:themeColor="accent1" w:themeShade="BF"/>
          <w:sz w:val="28"/>
          <w:szCs w:val="28"/>
        </w:rPr>
      </w:pPr>
      <w:r>
        <w:br w:type="page"/>
      </w:r>
    </w:p>
    <w:p w:rsidR="008A401F" w:rsidRDefault="008A401F" w:rsidP="00971169">
      <w:pPr>
        <w:pStyle w:val="Nadpis1"/>
        <w:numPr>
          <w:ilvl w:val="0"/>
          <w:numId w:val="18"/>
        </w:numPr>
        <w:ind w:left="426" w:hanging="426"/>
      </w:pPr>
      <w:bookmarkStart w:id="3" w:name="_Toc457161110"/>
      <w:r>
        <w:lastRenderedPageBreak/>
        <w:t>Ekonomické hodnocení</w:t>
      </w:r>
      <w:bookmarkEnd w:id="3"/>
    </w:p>
    <w:p w:rsidR="0033227F" w:rsidRPr="0033227F" w:rsidRDefault="00651C8A" w:rsidP="00971169">
      <w:pPr>
        <w:pStyle w:val="Nadpis2"/>
        <w:numPr>
          <w:ilvl w:val="1"/>
          <w:numId w:val="18"/>
        </w:numPr>
        <w:ind w:left="567"/>
      </w:pPr>
      <w:bookmarkStart w:id="4" w:name="_Toc457161111"/>
      <w:r>
        <w:t>Úvod</w:t>
      </w:r>
      <w:bookmarkEnd w:id="4"/>
    </w:p>
    <w:p w:rsidR="0033227F" w:rsidRPr="0033227F" w:rsidRDefault="00651C8A" w:rsidP="00651C8A">
      <w:pPr>
        <w:jc w:val="both"/>
      </w:pPr>
      <w:r w:rsidRPr="00651C8A">
        <w:t xml:space="preserve">Ekonomické hodnocení projektu „Koncepce přechodu na jednotnou napájecí soustavu ve vazbě na priority programového období 2014-2020 a naplnění požadavků TSI ENE“ je zpracováno jak pro finanční, tak pro ekonomickou analýzu metodou </w:t>
      </w:r>
      <w:proofErr w:type="spellStart"/>
      <w:r w:rsidRPr="00651C8A">
        <w:t>nákladovo</w:t>
      </w:r>
      <w:proofErr w:type="spellEnd"/>
      <w:r w:rsidRPr="00651C8A">
        <w:t xml:space="preserve"> - výnosové analýzy (</w:t>
      </w:r>
      <w:proofErr w:type="spellStart"/>
      <w:r w:rsidRPr="00651C8A">
        <w:t>Cost</w:t>
      </w:r>
      <w:proofErr w:type="spellEnd"/>
      <w:r w:rsidRPr="00651C8A">
        <w:t xml:space="preserve"> Benefit </w:t>
      </w:r>
      <w:proofErr w:type="spellStart"/>
      <w:r w:rsidRPr="00651C8A">
        <w:t>Analysis</w:t>
      </w:r>
      <w:proofErr w:type="spellEnd"/>
      <w:r w:rsidRPr="00651C8A">
        <w:t xml:space="preserve"> - CBA). Pro každý rok hodnocení projektu jsou porovnávány finanční toky varianty „s projektem“ a</w:t>
      </w:r>
      <w:r>
        <w:t> </w:t>
      </w:r>
      <w:r w:rsidRPr="00651C8A">
        <w:t>varianty „bez projektu“.</w:t>
      </w:r>
    </w:p>
    <w:p w:rsidR="00651C8A" w:rsidRDefault="00651C8A" w:rsidP="0033227F">
      <w:pPr>
        <w:rPr>
          <w:b/>
        </w:rPr>
      </w:pPr>
      <w:r w:rsidRPr="00651C8A">
        <w:rPr>
          <w:b/>
        </w:rPr>
        <w:t>Varianta Bez projektu</w:t>
      </w:r>
    </w:p>
    <w:p w:rsidR="00D836DF" w:rsidRPr="00D836DF" w:rsidRDefault="00651C8A" w:rsidP="00651C8A">
      <w:pPr>
        <w:jc w:val="both"/>
      </w:pPr>
      <w:r w:rsidRPr="00D836DF">
        <w:t>odpovídá současnému technickému stavu</w:t>
      </w:r>
      <w:r w:rsidR="00FE6AE7" w:rsidRPr="00D836DF">
        <w:t xml:space="preserve"> (dvě napájecí soustavy na území ČR)</w:t>
      </w:r>
      <w:r w:rsidRPr="00D836DF">
        <w:t xml:space="preserve"> a jeho očekávanému vývoji po dobu hodnocení projektu a slouží pro účely srovnání v ekonomickém hodnocení. Tato varianta předpokládá</w:t>
      </w:r>
      <w:r w:rsidR="00D836DF" w:rsidRPr="00D836DF">
        <w:t xml:space="preserve"> opravy</w:t>
      </w:r>
      <w:r w:rsidRPr="00D836DF">
        <w:t xml:space="preserve"> infrastruktury</w:t>
      </w:r>
      <w:r w:rsidR="00D836DF" w:rsidRPr="00D836DF">
        <w:t xml:space="preserve"> (trakční a zabezpečovací zařízení) </w:t>
      </w:r>
      <w:r w:rsidRPr="00D836DF">
        <w:t xml:space="preserve">a souvisejícího zařízení hrazených z prostředků provozovatele dráhy. </w:t>
      </w:r>
      <w:r w:rsidR="00D836DF" w:rsidRPr="00D836DF">
        <w:t xml:space="preserve"> Zároveň je součástí varianty Bez projektu doplnění stávajícího rozsahu sítě trakčních napájecích stanic (TNS) o mezilehlé stanice na některých tratích tak, aby bylo možné zajistit dostatek napětí v síti pro všechny souběžně jedoucí vlaky (na daném úseku) a plnohodnotný provoz v předpokládaném požadovaném rozsahu po celou dobu hodnocení (tento rozsah je definován na základě zpracovaných studií proveditelnosti pro konkrétní tratě, případně v souladu s aktualizovaným dopravním modelem pro ČR).</w:t>
      </w:r>
    </w:p>
    <w:p w:rsidR="00651C8A" w:rsidRPr="00651C8A" w:rsidRDefault="00651C8A" w:rsidP="00651C8A">
      <w:pPr>
        <w:jc w:val="both"/>
      </w:pPr>
      <w:r w:rsidRPr="00D836DF">
        <w:t>Varianta bez projektu popisuje stav infrastruktury a provozu během celého hodnotícího období bez investičních opatření, která by zvyšovala parametry stávající infrastruktury (</w:t>
      </w:r>
      <w:r w:rsidR="00D836DF" w:rsidRPr="00D836DF">
        <w:t>vyjma doplnění chybějících TNS</w:t>
      </w:r>
      <w:r w:rsidRPr="00D836DF">
        <w:t xml:space="preserve">). </w:t>
      </w:r>
      <w:r w:rsidR="00D836DF" w:rsidRPr="00D836DF">
        <w:t>N</w:t>
      </w:r>
      <w:r w:rsidRPr="00D836DF">
        <w:t xml:space="preserve">áklady této varianty budou vloženy </w:t>
      </w:r>
      <w:r w:rsidR="00D836DF" w:rsidRPr="00D836DF">
        <w:t xml:space="preserve">převážně </w:t>
      </w:r>
      <w:r w:rsidRPr="00D836DF">
        <w:t>do běžných oprav a údržby nezbytných pro udržení současného stavu a zachování stávajícího</w:t>
      </w:r>
      <w:r w:rsidR="003F1436">
        <w:t xml:space="preserve"> a výhledového</w:t>
      </w:r>
      <w:r w:rsidRPr="00D836DF">
        <w:t xml:space="preserve"> </w:t>
      </w:r>
      <w:r w:rsidR="003F1436">
        <w:t xml:space="preserve">očekávaného </w:t>
      </w:r>
      <w:r w:rsidRPr="00D836DF">
        <w:t xml:space="preserve">rozsahu provozu </w:t>
      </w:r>
      <w:r w:rsidR="00D836DF" w:rsidRPr="00D836DF">
        <w:t>na síti</w:t>
      </w:r>
      <w:r w:rsidRPr="00D836DF">
        <w:t>.</w:t>
      </w:r>
    </w:p>
    <w:p w:rsidR="00D836DF" w:rsidRDefault="00D836DF" w:rsidP="00D836DF">
      <w:pPr>
        <w:rPr>
          <w:b/>
        </w:rPr>
      </w:pPr>
      <w:r w:rsidRPr="00651C8A">
        <w:rPr>
          <w:b/>
        </w:rPr>
        <w:t xml:space="preserve">Varianta </w:t>
      </w:r>
      <w:r>
        <w:rPr>
          <w:b/>
        </w:rPr>
        <w:t>Projektová</w:t>
      </w:r>
    </w:p>
    <w:p w:rsidR="00D60F8C" w:rsidRDefault="00D836DF" w:rsidP="00FD658A">
      <w:pPr>
        <w:jc w:val="both"/>
      </w:pPr>
      <w:r>
        <w:t xml:space="preserve">předpokládá postupné přepínání elektrizovaných tratí v severní části území na střídavou soustavu (25 </w:t>
      </w:r>
      <w:proofErr w:type="spellStart"/>
      <w:r>
        <w:t>kV</w:t>
      </w:r>
      <w:proofErr w:type="spellEnd"/>
      <w:r>
        <w:t>, 50 Hz) podle harmonogramu, který zohledňuje další probíhající</w:t>
      </w:r>
      <w:r w:rsidR="00FD658A">
        <w:t xml:space="preserve"> opravné a rekonstrukční práce na jednotlivých konkrétních tratích a také technickou proveditelnost (s ohledem na dostupné kapacity stavebních firem a únosnost výlukové činnosti související s probíhajícími stavbami). Vzhledem k tomu, že se jedná o značný rozsah sítě, na které je třeba provést potřebné úpravy (cca 1 500 km), je realizace projektové varianty rozložena do dlouhého časového období (od r. 2019 do r.</w:t>
      </w:r>
      <w:r w:rsidR="003F1436">
        <w:t> </w:t>
      </w:r>
      <w:r w:rsidR="00FD658A">
        <w:t>2037).</w:t>
      </w:r>
      <w:r w:rsidR="000D62C6">
        <w:t xml:space="preserve"> Zároveň je ale uvažováno s postupným uváděním jednotlivých již zrealizovaných úseků do provozu.</w:t>
      </w:r>
    </w:p>
    <w:p w:rsidR="00A96D81" w:rsidRPr="00D60F8C" w:rsidRDefault="00FD658A" w:rsidP="00FD658A">
      <w:pPr>
        <w:jc w:val="both"/>
      </w:pPr>
      <w:r>
        <w:t>V souvislosti s realizací projektové varianty nedojde k nárůstu přepravních výkonů ani převádění přepravy z jednoho módu na jiný (v nákladní ani osobní dopravě). Růst dopravy uvažovaný ve výpočtu vychází z národních koncepčních materiálů odhadujících vývoj objemů přepravy ve střednědobém horizontu. V rámci projektové varianty není třeba doplňovat nové mezilehlé TNS, jedná se pouze o provádění technických úprav stávajících stanic, trakčního vedení a zabezpečovacího a sdělovacího zařízení.</w:t>
      </w:r>
      <w:r w:rsidR="00C73F78">
        <w:t xml:space="preserve"> </w:t>
      </w:r>
      <w:r w:rsidR="00A96D81" w:rsidRPr="00A96D81">
        <w:t>Pro výše popsanou projektovou variantu byla kromě technického řešení zpracována přepravní prognóza</w:t>
      </w:r>
      <w:r w:rsidR="003F1436">
        <w:t xml:space="preserve"> (která je shodná jak pro projektovou, tak pro </w:t>
      </w:r>
      <w:proofErr w:type="spellStart"/>
      <w:r w:rsidR="003F1436">
        <w:t>bezprojektovou</w:t>
      </w:r>
      <w:proofErr w:type="spellEnd"/>
      <w:r w:rsidR="003F1436">
        <w:t xml:space="preserve"> variantu)</w:t>
      </w:r>
      <w:r w:rsidR="00A96D81" w:rsidRPr="00A96D81">
        <w:t xml:space="preserve">, jejíž výsledky vstupují do ekonomického hodnocení (a která je popsána v předcházející </w:t>
      </w:r>
      <w:r w:rsidR="00A96D81" w:rsidRPr="00A96D81">
        <w:lastRenderedPageBreak/>
        <w:t>kapitole). V rámci ekonomického hodnocení byla následně provedena finanční a ekonomická analýza a analýza citlivosti.</w:t>
      </w:r>
    </w:p>
    <w:p w:rsidR="00A96D81" w:rsidRDefault="00A96D81" w:rsidP="00971169">
      <w:pPr>
        <w:pStyle w:val="Nadpis2"/>
        <w:numPr>
          <w:ilvl w:val="1"/>
          <w:numId w:val="18"/>
        </w:numPr>
        <w:ind w:left="567"/>
      </w:pPr>
      <w:bookmarkStart w:id="5" w:name="_Ref457044059"/>
      <w:bookmarkStart w:id="6" w:name="_Toc457161112"/>
      <w:r>
        <w:t>Finanční analýza</w:t>
      </w:r>
      <w:bookmarkEnd w:id="5"/>
      <w:bookmarkEnd w:id="6"/>
    </w:p>
    <w:p w:rsidR="00BB4F04" w:rsidRDefault="00BB4F04" w:rsidP="00BB4F04">
      <w:pPr>
        <w:jc w:val="both"/>
      </w:pPr>
      <w:r w:rsidRPr="00BB4F04">
        <w:t xml:space="preserve">Výpočty jsou založeny na analýze diferenčních nákladových a výnosových finančních toků provozovatele dráhy v době hodnocení projektu, dle materiálu „Metodika pro hodnocení ekonomické efektivnosti a ex-post posuzování nákladů a výnosů, projektů železniční infrastruktury, pozemních komunikací a dopravně významných vodních cest“, MD ČR 03/2016. Pro každý rok hodnocení projektu jsou porovnávány finanční toky varianty s projektem a varianty bez projektu. </w:t>
      </w:r>
      <w:r>
        <w:t>Do finanční analýzy vstupují:</w:t>
      </w:r>
    </w:p>
    <w:p w:rsidR="00BB4F04" w:rsidRDefault="00BB4F04" w:rsidP="00BB4F04">
      <w:pPr>
        <w:pStyle w:val="Odstavecseseznamem"/>
        <w:numPr>
          <w:ilvl w:val="0"/>
          <w:numId w:val="25"/>
        </w:numPr>
        <w:jc w:val="both"/>
      </w:pPr>
      <w:r>
        <w:t>investiční náklady,</w:t>
      </w:r>
    </w:p>
    <w:p w:rsidR="00BC0355" w:rsidRDefault="00BB4F04" w:rsidP="00BC0355">
      <w:pPr>
        <w:pStyle w:val="Odstavecseseznamem"/>
        <w:numPr>
          <w:ilvl w:val="0"/>
          <w:numId w:val="25"/>
        </w:numPr>
        <w:jc w:val="both"/>
      </w:pPr>
      <w:r>
        <w:t>provozní náklady železniční dopravy (náklady na údržbu a opravy železniční infrastruktury a</w:t>
      </w:r>
      <w:r w:rsidR="00FE638D">
        <w:t> </w:t>
      </w:r>
      <w:r>
        <w:t>doplnění chybějících TNS),</w:t>
      </w:r>
    </w:p>
    <w:p w:rsidR="00BC0355" w:rsidRDefault="00BB4F04" w:rsidP="00BC0355">
      <w:pPr>
        <w:pStyle w:val="Odstavecseseznamem"/>
        <w:numPr>
          <w:ilvl w:val="0"/>
          <w:numId w:val="25"/>
        </w:numPr>
        <w:jc w:val="both"/>
      </w:pPr>
      <w:r>
        <w:t>zůstatková hodnota.</w:t>
      </w:r>
    </w:p>
    <w:p w:rsidR="00BB4F04" w:rsidRDefault="00EE4F40" w:rsidP="00BB4F04">
      <w:pPr>
        <w:jc w:val="both"/>
      </w:pPr>
      <w:r w:rsidRPr="00BB4F04">
        <w:t>Z těchto finančních toků je vypracována tabulka cash-</w:t>
      </w:r>
      <w:proofErr w:type="spellStart"/>
      <w:r w:rsidRPr="00BB4F04">
        <w:t>flow</w:t>
      </w:r>
      <w:proofErr w:type="spellEnd"/>
      <w:r w:rsidRPr="00BB4F04">
        <w:t xml:space="preserve"> a z ní odvozeno finanční vnitřní výnosové procento (FRR) a</w:t>
      </w:r>
      <w:r>
        <w:t> </w:t>
      </w:r>
      <w:r w:rsidRPr="00BB4F04">
        <w:t>finanční čistá současná hodnota (FNPV).</w:t>
      </w:r>
      <w:r w:rsidR="00BC0355">
        <w:t xml:space="preserve"> </w:t>
      </w:r>
      <w:r w:rsidR="00BB4F04">
        <w:t>Příjmy z poplatku za použití dopravní cesty a prodeje kapacity dopravní cesty, ani provozní náklady na staniční zaměstnance nejsou v rámci hodnocení sledovány, protože realizací projektu nedochází k jejich změně (nedojde k nárůstu počtu vlaků ani v osobní ani v nákladní dopravě ani k úspoře zaměstnanců díky změně organizace dopravy nebo zabezpečovacího zařízení).</w:t>
      </w:r>
    </w:p>
    <w:p w:rsidR="00BB4F04" w:rsidRDefault="00BB4F04" w:rsidP="00BB4F04">
      <w:pPr>
        <w:jc w:val="both"/>
      </w:pPr>
      <w:r>
        <w:t xml:space="preserve">Analýza je sestavena pro fázi výstavby a fázi provozu </w:t>
      </w:r>
      <w:r w:rsidRPr="000D62C6">
        <w:rPr>
          <w:b/>
        </w:rPr>
        <w:t>v délce trvání 30 let (201</w:t>
      </w:r>
      <w:r w:rsidR="000D62C6" w:rsidRPr="000D62C6">
        <w:rPr>
          <w:b/>
        </w:rPr>
        <w:t>9</w:t>
      </w:r>
      <w:r w:rsidRPr="000D62C6">
        <w:rPr>
          <w:b/>
        </w:rPr>
        <w:t xml:space="preserve"> až 204</w:t>
      </w:r>
      <w:r w:rsidR="000D62C6" w:rsidRPr="000D62C6">
        <w:rPr>
          <w:b/>
        </w:rPr>
        <w:t>8</w:t>
      </w:r>
      <w:r w:rsidRPr="000D62C6">
        <w:rPr>
          <w:b/>
        </w:rPr>
        <w:t>)</w:t>
      </w:r>
      <w:r>
        <w:t xml:space="preserve">. Všechny finanční toky jsou vztaženy k </w:t>
      </w:r>
      <w:r w:rsidRPr="000D62C6">
        <w:rPr>
          <w:b/>
        </w:rPr>
        <w:t>cenové úrovni r. 2016</w:t>
      </w:r>
      <w:r>
        <w:t xml:space="preserve">, tj. roku zpracování hodnocení. Při výpočtu čisté současné hodnoty je ve finanční analýze použita </w:t>
      </w:r>
      <w:r w:rsidRPr="000D62C6">
        <w:rPr>
          <w:b/>
        </w:rPr>
        <w:t>diskontní sazba 4 %</w:t>
      </w:r>
      <w:r>
        <w:t xml:space="preserve"> (dle Prováděcího nařízení Komise (EU) 2015/207 a Nařízení komise v přenesené pravomoci (EU) č. 480/2014).</w:t>
      </w:r>
    </w:p>
    <w:p w:rsidR="00BB4F04" w:rsidRDefault="00BB4F04" w:rsidP="00BB4F04">
      <w:pPr>
        <w:jc w:val="both"/>
      </w:pPr>
      <w:r>
        <w:t>V následujících kapitolách jsou stanoveny hodnoty jednotlivých finančních toků, které jsou použity pro sestavení finanční analýzy.</w:t>
      </w:r>
    </w:p>
    <w:p w:rsidR="008D07CA" w:rsidRDefault="008D07CA" w:rsidP="00971169">
      <w:pPr>
        <w:pStyle w:val="Nadpis3"/>
        <w:numPr>
          <w:ilvl w:val="2"/>
          <w:numId w:val="18"/>
        </w:numPr>
        <w:ind w:left="709"/>
      </w:pPr>
      <w:bookmarkStart w:id="7" w:name="_Ref456996294"/>
      <w:bookmarkStart w:id="8" w:name="_Toc457161113"/>
      <w:r>
        <w:t>Investiční náklady</w:t>
      </w:r>
      <w:bookmarkEnd w:id="7"/>
      <w:bookmarkEnd w:id="8"/>
    </w:p>
    <w:p w:rsidR="008D07CA" w:rsidRDefault="008D07CA" w:rsidP="008D07CA">
      <w:pPr>
        <w:jc w:val="both"/>
      </w:pPr>
      <w:r>
        <w:t>Investiční náklady projektové varianty byly sestaveny pro hodnoty celkových investičních nákladů (dále jen CIN) a celkových investičních nákladů bez rezervy (dále jen CIN bez rezervy) v CÚ 2016. Vzhledem k nulovým inflačním koeficientům (dle aktuálního opatření SFDI (</w:t>
      </w:r>
      <w:proofErr w:type="gramStart"/>
      <w:r>
        <w:t>č.j.</w:t>
      </w:r>
      <w:proofErr w:type="gramEnd"/>
      <w:r w:rsidR="00BC0355">
        <w:t> </w:t>
      </w:r>
      <w:r>
        <w:t>3029/SFDI/320079/8567/2015) jsou náklady v běžných cenách let výstavby a stálých cenách shodné. Investiční náklady (na úrovni CIN) byly přiřazeny k jednotlivým letům výstavby. Dle metodického pokynu, obsaženého v nařízení Komise (ES) č. 846/2009, se investiční náklady v</w:t>
      </w:r>
      <w:r w:rsidR="00BC0355">
        <w:t> </w:t>
      </w:r>
      <w:r>
        <w:t>ekonomickém hodnocení uvažují bez rezervy.</w:t>
      </w:r>
    </w:p>
    <w:p w:rsidR="008D07CA" w:rsidRDefault="00C45FD2" w:rsidP="008D07CA">
      <w:pPr>
        <w:jc w:val="both"/>
      </w:pPr>
      <w:r>
        <w:t xml:space="preserve">Výše realizačních nákladů (stavebních) vč. rozložení v letech podle jednotlivých řešených úseků byla stanovena autorem technického řešení a je součástí </w:t>
      </w:r>
      <w:r w:rsidRPr="00707D62">
        <w:t>dokumentace v </w:t>
      </w:r>
      <w:r w:rsidR="006C7BDF" w:rsidRPr="00707D62">
        <w:t>příloze</w:t>
      </w:r>
      <w:r w:rsidRPr="00707D62">
        <w:t xml:space="preserve"> </w:t>
      </w:r>
      <w:r w:rsidR="00156B95">
        <w:t>9</w:t>
      </w:r>
      <w:r w:rsidR="006C7BDF" w:rsidRPr="00707D62">
        <w:t>.</w:t>
      </w:r>
      <w:r w:rsidR="00156B95">
        <w:t>2</w:t>
      </w:r>
      <w:r w:rsidRPr="00707D62">
        <w:t xml:space="preserve">. </w:t>
      </w:r>
      <w:r>
        <w:t xml:space="preserve">Vedlejší rozpočtové náklady (přípravná dokumentace, technická asistence, propagace a dozor) byly potom stanoveny na základě sazeb dle </w:t>
      </w:r>
      <w:r w:rsidR="007B1AF8">
        <w:t>„</w:t>
      </w:r>
      <w:r w:rsidRPr="006C7BDF">
        <w:t>S</w:t>
      </w:r>
      <w:r w:rsidR="006C7BDF" w:rsidRPr="006C7BDF">
        <w:t>borníku</w:t>
      </w:r>
      <w:r w:rsidRPr="006C7BDF">
        <w:t xml:space="preserve"> pro oceňování železničních staveb ve stupni studie proveditelnosti</w:t>
      </w:r>
      <w:r w:rsidR="007B1AF8">
        <w:t>“</w:t>
      </w:r>
      <w:r w:rsidR="006C7BDF">
        <w:t xml:space="preserve"> (MD, 03/2016)</w:t>
      </w:r>
      <w:r>
        <w:t>.</w:t>
      </w:r>
      <w:r w:rsidR="00C73F78">
        <w:t xml:space="preserve"> </w:t>
      </w:r>
      <w:r w:rsidR="008D07CA">
        <w:t xml:space="preserve">Realizace projektu se předpokládá </w:t>
      </w:r>
      <w:r w:rsidR="008D07CA" w:rsidRPr="00C73F78">
        <w:rPr>
          <w:b/>
        </w:rPr>
        <w:t>po částech v letech 2019 až 2037</w:t>
      </w:r>
      <w:r w:rsidR="008D07CA">
        <w:t xml:space="preserve"> a celkové investiční náklady jsou uvedeny v následující</w:t>
      </w:r>
      <w:r w:rsidR="005323A5">
        <w:t>ch</w:t>
      </w:r>
      <w:r w:rsidR="008D07CA">
        <w:t xml:space="preserve"> tabul</w:t>
      </w:r>
      <w:r w:rsidR="005323A5">
        <w:t>kách</w:t>
      </w:r>
      <w:r w:rsidR="008D07CA">
        <w:t>.</w:t>
      </w:r>
    </w:p>
    <w:tbl>
      <w:tblPr>
        <w:tblW w:w="8476" w:type="dxa"/>
        <w:tblInd w:w="70" w:type="dxa"/>
        <w:tblLayout w:type="fixed"/>
        <w:tblCellMar>
          <w:left w:w="70" w:type="dxa"/>
          <w:right w:w="70" w:type="dxa"/>
        </w:tblCellMar>
        <w:tblLook w:val="04A0" w:firstRow="1" w:lastRow="0" w:firstColumn="1" w:lastColumn="0" w:noHBand="0" w:noVBand="1"/>
      </w:tblPr>
      <w:tblGrid>
        <w:gridCol w:w="3149"/>
        <w:gridCol w:w="1331"/>
        <w:gridCol w:w="1332"/>
        <w:gridCol w:w="1332"/>
        <w:gridCol w:w="1332"/>
      </w:tblGrid>
      <w:tr w:rsidR="005323A5" w:rsidRPr="00E001CB" w:rsidTr="005323A5">
        <w:trPr>
          <w:trHeight w:val="578"/>
        </w:trPr>
        <w:tc>
          <w:tcPr>
            <w:tcW w:w="3149" w:type="dxa"/>
            <w:tcBorders>
              <w:top w:val="single" w:sz="4" w:space="0" w:color="auto"/>
              <w:left w:val="single" w:sz="4" w:space="0" w:color="auto"/>
              <w:right w:val="single" w:sz="4" w:space="0" w:color="auto"/>
            </w:tcBorders>
            <w:shd w:val="clear" w:color="auto" w:fill="D9D9D9"/>
            <w:vAlign w:val="center"/>
          </w:tcPr>
          <w:p w:rsidR="005323A5" w:rsidRPr="005225D5" w:rsidRDefault="005323A5" w:rsidP="00760D6B">
            <w:pPr>
              <w:keepNext/>
              <w:keepLines/>
              <w:spacing w:after="0" w:line="240" w:lineRule="auto"/>
              <w:jc w:val="center"/>
              <w:rPr>
                <w:b/>
                <w:szCs w:val="20"/>
              </w:rPr>
            </w:pPr>
            <w:r w:rsidRPr="005225D5">
              <w:rPr>
                <w:b/>
              </w:rPr>
              <w:lastRenderedPageBreak/>
              <w:br w:type="page"/>
            </w:r>
            <w:r w:rsidRPr="005225D5">
              <w:rPr>
                <w:b/>
                <w:szCs w:val="20"/>
              </w:rPr>
              <w:t>rok</w:t>
            </w:r>
          </w:p>
        </w:tc>
        <w:tc>
          <w:tcPr>
            <w:tcW w:w="1331" w:type="dxa"/>
            <w:tcBorders>
              <w:top w:val="single" w:sz="4" w:space="0" w:color="auto"/>
              <w:left w:val="nil"/>
              <w:bottom w:val="single" w:sz="4" w:space="0" w:color="auto"/>
              <w:right w:val="single" w:sz="4" w:space="0" w:color="auto"/>
            </w:tcBorders>
            <w:shd w:val="clear" w:color="auto" w:fill="D9D9D9"/>
            <w:vAlign w:val="center"/>
          </w:tcPr>
          <w:p w:rsidR="005323A5" w:rsidRPr="00856F4D" w:rsidRDefault="005323A5" w:rsidP="00760D6B">
            <w:pPr>
              <w:keepNext/>
              <w:keepLines/>
              <w:spacing w:after="0" w:line="240" w:lineRule="auto"/>
              <w:jc w:val="center"/>
              <w:rPr>
                <w:b/>
                <w:szCs w:val="20"/>
              </w:rPr>
            </w:pPr>
            <w:r>
              <w:rPr>
                <w:b/>
                <w:szCs w:val="20"/>
              </w:rPr>
              <w:t>2019</w:t>
            </w:r>
          </w:p>
        </w:tc>
        <w:tc>
          <w:tcPr>
            <w:tcW w:w="1332" w:type="dxa"/>
            <w:tcBorders>
              <w:top w:val="single" w:sz="4" w:space="0" w:color="auto"/>
              <w:left w:val="nil"/>
              <w:bottom w:val="single" w:sz="4" w:space="0" w:color="auto"/>
              <w:right w:val="single" w:sz="4" w:space="0" w:color="auto"/>
            </w:tcBorders>
            <w:shd w:val="clear" w:color="auto" w:fill="D9D9D9"/>
            <w:vAlign w:val="center"/>
          </w:tcPr>
          <w:p w:rsidR="005323A5" w:rsidRPr="00856F4D" w:rsidRDefault="005323A5" w:rsidP="005323A5">
            <w:pPr>
              <w:keepNext/>
              <w:keepLines/>
              <w:spacing w:after="0" w:line="240" w:lineRule="auto"/>
              <w:jc w:val="center"/>
              <w:rPr>
                <w:b/>
                <w:szCs w:val="20"/>
              </w:rPr>
            </w:pPr>
            <w:r>
              <w:rPr>
                <w:b/>
                <w:szCs w:val="20"/>
              </w:rPr>
              <w:t>2020</w:t>
            </w:r>
          </w:p>
        </w:tc>
        <w:tc>
          <w:tcPr>
            <w:tcW w:w="1332" w:type="dxa"/>
            <w:tcBorders>
              <w:top w:val="single" w:sz="4" w:space="0" w:color="auto"/>
              <w:left w:val="nil"/>
              <w:bottom w:val="single" w:sz="4" w:space="0" w:color="auto"/>
              <w:right w:val="single" w:sz="4" w:space="0" w:color="auto"/>
            </w:tcBorders>
            <w:shd w:val="clear" w:color="auto" w:fill="D9D9D9"/>
            <w:vAlign w:val="center"/>
          </w:tcPr>
          <w:p w:rsidR="005323A5" w:rsidRPr="00856F4D" w:rsidRDefault="005323A5" w:rsidP="005323A5">
            <w:pPr>
              <w:keepNext/>
              <w:keepLines/>
              <w:spacing w:after="0" w:line="240" w:lineRule="auto"/>
              <w:jc w:val="center"/>
              <w:rPr>
                <w:b/>
                <w:szCs w:val="20"/>
              </w:rPr>
            </w:pPr>
            <w:r>
              <w:rPr>
                <w:b/>
                <w:szCs w:val="20"/>
              </w:rPr>
              <w:t>2021</w:t>
            </w:r>
          </w:p>
        </w:tc>
        <w:tc>
          <w:tcPr>
            <w:tcW w:w="1332" w:type="dxa"/>
            <w:tcBorders>
              <w:top w:val="single" w:sz="4" w:space="0" w:color="auto"/>
              <w:left w:val="nil"/>
              <w:bottom w:val="single" w:sz="4" w:space="0" w:color="auto"/>
              <w:right w:val="single" w:sz="4" w:space="0" w:color="auto"/>
            </w:tcBorders>
            <w:shd w:val="clear" w:color="auto" w:fill="D9D9D9"/>
            <w:vAlign w:val="center"/>
          </w:tcPr>
          <w:p w:rsidR="005323A5" w:rsidRPr="00856F4D" w:rsidRDefault="005323A5" w:rsidP="005323A5">
            <w:pPr>
              <w:keepNext/>
              <w:keepLines/>
              <w:spacing w:after="0" w:line="240" w:lineRule="auto"/>
              <w:jc w:val="center"/>
              <w:rPr>
                <w:b/>
                <w:szCs w:val="20"/>
              </w:rPr>
            </w:pPr>
            <w:r>
              <w:rPr>
                <w:b/>
                <w:szCs w:val="20"/>
              </w:rPr>
              <w:t>2022</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Přípravná a projektová dokumentace</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545 767</w:t>
            </w:r>
          </w:p>
        </w:tc>
        <w:tc>
          <w:tcPr>
            <w:tcW w:w="1332" w:type="dxa"/>
            <w:tcBorders>
              <w:top w:val="nil"/>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506 454</w:t>
            </w:r>
          </w:p>
        </w:tc>
        <w:tc>
          <w:tcPr>
            <w:tcW w:w="1332" w:type="dxa"/>
            <w:tcBorders>
              <w:top w:val="nil"/>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451 739</w:t>
            </w:r>
          </w:p>
        </w:tc>
        <w:tc>
          <w:tcPr>
            <w:tcW w:w="1332" w:type="dxa"/>
            <w:tcBorders>
              <w:top w:val="nil"/>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388 719</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Zábory a nákupy pozemků</w:t>
            </w:r>
          </w:p>
        </w:tc>
        <w:tc>
          <w:tcPr>
            <w:tcW w:w="1331" w:type="dxa"/>
            <w:tcBorders>
              <w:top w:val="nil"/>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nil"/>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nil"/>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nil"/>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Stavby a konstrukce</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483 383</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1 856 985</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3 376 769</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3 833 517</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Stroje a zařízení</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Technická asistence, propagace</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4 834</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18 570</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33 768</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38 335</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Technický dozor</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21 752</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83 564</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151 955</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172 508</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b/>
                <w:sz w:val="18"/>
                <w:szCs w:val="20"/>
              </w:rPr>
            </w:pPr>
            <w:r w:rsidRPr="005225D5">
              <w:rPr>
                <w:b/>
                <w:sz w:val="18"/>
                <w:szCs w:val="20"/>
              </w:rPr>
              <w:t>CELKEM (CIN bez rezervy)</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b/>
                <w:sz w:val="18"/>
                <w:szCs w:val="18"/>
              </w:rPr>
            </w:pPr>
            <w:r w:rsidRPr="003B3D94">
              <w:rPr>
                <w:b/>
                <w:sz w:val="18"/>
                <w:szCs w:val="18"/>
              </w:rPr>
              <w:t>1 055 736</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b/>
                <w:sz w:val="18"/>
                <w:szCs w:val="18"/>
              </w:rPr>
            </w:pPr>
            <w:r w:rsidRPr="003B3D94">
              <w:rPr>
                <w:b/>
                <w:sz w:val="18"/>
                <w:szCs w:val="18"/>
              </w:rPr>
              <w:t>2 465 573</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b/>
                <w:sz w:val="18"/>
                <w:szCs w:val="18"/>
              </w:rPr>
            </w:pPr>
            <w:r w:rsidRPr="003B3D94">
              <w:rPr>
                <w:b/>
                <w:sz w:val="18"/>
                <w:szCs w:val="18"/>
              </w:rPr>
              <w:t>4 014 230</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b/>
                <w:sz w:val="18"/>
                <w:szCs w:val="18"/>
              </w:rPr>
            </w:pPr>
            <w:r w:rsidRPr="003B3D94">
              <w:rPr>
                <w:b/>
                <w:sz w:val="18"/>
                <w:szCs w:val="18"/>
              </w:rPr>
              <w:t>4 433 079</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Rezerva</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48 338</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185 699</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337 677</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383 352</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b/>
                <w:sz w:val="18"/>
                <w:szCs w:val="20"/>
              </w:rPr>
            </w:pPr>
            <w:r w:rsidRPr="005225D5">
              <w:rPr>
                <w:b/>
                <w:sz w:val="18"/>
                <w:szCs w:val="20"/>
              </w:rPr>
              <w:t>CELKEM (CIN)</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b/>
                <w:sz w:val="18"/>
                <w:szCs w:val="18"/>
              </w:rPr>
            </w:pPr>
            <w:r w:rsidRPr="003B3D94">
              <w:rPr>
                <w:b/>
                <w:sz w:val="18"/>
                <w:szCs w:val="18"/>
              </w:rPr>
              <w:t>1 104 075</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b/>
                <w:sz w:val="18"/>
                <w:szCs w:val="18"/>
              </w:rPr>
            </w:pPr>
            <w:r w:rsidRPr="003B3D94">
              <w:rPr>
                <w:b/>
                <w:sz w:val="18"/>
                <w:szCs w:val="18"/>
              </w:rPr>
              <w:t>2 651 272</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b/>
                <w:sz w:val="18"/>
                <w:szCs w:val="18"/>
              </w:rPr>
            </w:pPr>
            <w:r w:rsidRPr="003B3D94">
              <w:rPr>
                <w:b/>
                <w:sz w:val="18"/>
                <w:szCs w:val="18"/>
              </w:rPr>
              <w:t>4 351 907</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b/>
                <w:sz w:val="18"/>
                <w:szCs w:val="18"/>
              </w:rPr>
            </w:pPr>
            <w:r w:rsidRPr="003B3D94">
              <w:rPr>
                <w:b/>
                <w:sz w:val="18"/>
                <w:szCs w:val="18"/>
              </w:rPr>
              <w:t>4 816 431</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DPH</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231 856</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556 767</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913 901</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1 011 451</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CELKEM S DPH</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1 335 930</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3 208 039</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5 265 808</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5 827 882</w:t>
            </w:r>
          </w:p>
        </w:tc>
      </w:tr>
      <w:tr w:rsidR="005323A5" w:rsidTr="00760D6B">
        <w:trPr>
          <w:trHeight w:val="284"/>
        </w:trPr>
        <w:tc>
          <w:tcPr>
            <w:tcW w:w="8476" w:type="dxa"/>
            <w:gridSpan w:val="5"/>
            <w:tcBorders>
              <w:top w:val="single" w:sz="4" w:space="0" w:color="auto"/>
              <w:left w:val="single" w:sz="4" w:space="0" w:color="auto"/>
              <w:bottom w:val="single" w:sz="4" w:space="0" w:color="auto"/>
              <w:right w:val="single" w:sz="4" w:space="0" w:color="auto"/>
            </w:tcBorders>
            <w:shd w:val="clear" w:color="000000" w:fill="auto"/>
            <w:noWrap/>
            <w:vAlign w:val="center"/>
          </w:tcPr>
          <w:p w:rsidR="005323A5" w:rsidRPr="007450E5" w:rsidRDefault="005323A5" w:rsidP="00760D6B">
            <w:pPr>
              <w:pStyle w:val="Titulek"/>
              <w:rPr>
                <w:rFonts w:asciiTheme="minorHAnsi" w:hAnsiTheme="minorHAnsi"/>
                <w:i w:val="0"/>
                <w:sz w:val="20"/>
              </w:rPr>
            </w:pPr>
            <w:bookmarkStart w:id="9" w:name="_Toc447262158"/>
            <w:proofErr w:type="spellStart"/>
            <w:r w:rsidRPr="007450E5">
              <w:rPr>
                <w:rFonts w:asciiTheme="minorHAnsi" w:hAnsiTheme="minorHAnsi"/>
                <w:i w:val="0"/>
                <w:sz w:val="22"/>
              </w:rPr>
              <w:t>Tabulka</w:t>
            </w:r>
            <w:proofErr w:type="spellEnd"/>
            <w:r w:rsidRPr="007450E5">
              <w:rPr>
                <w:rFonts w:asciiTheme="minorHAnsi" w:hAnsiTheme="minorHAnsi"/>
                <w:i w:val="0"/>
                <w:sz w:val="22"/>
              </w:rPr>
              <w:t xml:space="preserve"> </w:t>
            </w:r>
            <w:r w:rsidRPr="007450E5">
              <w:rPr>
                <w:rFonts w:asciiTheme="minorHAnsi" w:hAnsiTheme="minorHAnsi"/>
                <w:i w:val="0"/>
                <w:sz w:val="22"/>
              </w:rPr>
              <w:fldChar w:fldCharType="begin"/>
            </w:r>
            <w:r w:rsidRPr="007450E5">
              <w:rPr>
                <w:rFonts w:asciiTheme="minorHAnsi" w:hAnsiTheme="minorHAnsi"/>
                <w:i w:val="0"/>
                <w:sz w:val="22"/>
              </w:rPr>
              <w:instrText xml:space="preserve"> STYLEREF 1 \s </w:instrText>
            </w:r>
            <w:r w:rsidRPr="007450E5">
              <w:rPr>
                <w:rFonts w:asciiTheme="minorHAnsi" w:hAnsiTheme="minorHAnsi"/>
                <w:i w:val="0"/>
                <w:sz w:val="22"/>
              </w:rPr>
              <w:fldChar w:fldCharType="separate"/>
            </w:r>
            <w:r w:rsidR="00A1335F">
              <w:rPr>
                <w:rFonts w:asciiTheme="minorHAnsi" w:hAnsiTheme="minorHAnsi"/>
                <w:i w:val="0"/>
                <w:noProof/>
                <w:sz w:val="22"/>
              </w:rPr>
              <w:t>3</w:t>
            </w:r>
            <w:r w:rsidRPr="007450E5">
              <w:rPr>
                <w:rFonts w:asciiTheme="minorHAnsi" w:hAnsiTheme="minorHAnsi"/>
                <w:i w:val="0"/>
                <w:noProof/>
                <w:sz w:val="22"/>
              </w:rPr>
              <w:fldChar w:fldCharType="end"/>
            </w:r>
            <w:r w:rsidRPr="007450E5">
              <w:rPr>
                <w:rFonts w:asciiTheme="minorHAnsi" w:hAnsiTheme="minorHAnsi"/>
                <w:i w:val="0"/>
                <w:sz w:val="22"/>
              </w:rPr>
              <w:t>.</w:t>
            </w:r>
            <w:r w:rsidRPr="007450E5">
              <w:rPr>
                <w:rFonts w:asciiTheme="minorHAnsi" w:hAnsiTheme="minorHAnsi"/>
                <w:i w:val="0"/>
                <w:sz w:val="22"/>
              </w:rPr>
              <w:fldChar w:fldCharType="begin"/>
            </w:r>
            <w:r w:rsidRPr="007450E5">
              <w:rPr>
                <w:rFonts w:asciiTheme="minorHAnsi" w:hAnsiTheme="minorHAnsi"/>
                <w:i w:val="0"/>
                <w:sz w:val="22"/>
              </w:rPr>
              <w:instrText xml:space="preserve"> SEQ Tabulka \* ARABIC \s 1 </w:instrText>
            </w:r>
            <w:r w:rsidRPr="007450E5">
              <w:rPr>
                <w:rFonts w:asciiTheme="minorHAnsi" w:hAnsiTheme="minorHAnsi"/>
                <w:i w:val="0"/>
                <w:sz w:val="22"/>
              </w:rPr>
              <w:fldChar w:fldCharType="separate"/>
            </w:r>
            <w:r w:rsidR="00A1335F">
              <w:rPr>
                <w:rFonts w:asciiTheme="minorHAnsi" w:hAnsiTheme="minorHAnsi"/>
                <w:i w:val="0"/>
                <w:noProof/>
                <w:sz w:val="22"/>
              </w:rPr>
              <w:t>1</w:t>
            </w:r>
            <w:r w:rsidRPr="007450E5">
              <w:rPr>
                <w:rFonts w:asciiTheme="minorHAnsi" w:hAnsiTheme="minorHAnsi"/>
                <w:i w:val="0"/>
                <w:noProof/>
                <w:sz w:val="22"/>
              </w:rPr>
              <w:fldChar w:fldCharType="end"/>
            </w:r>
            <w:r w:rsidRPr="007450E5">
              <w:rPr>
                <w:rFonts w:asciiTheme="minorHAnsi" w:hAnsiTheme="minorHAnsi"/>
                <w:i w:val="0"/>
                <w:sz w:val="22"/>
              </w:rPr>
              <w:t xml:space="preserve"> – </w:t>
            </w:r>
            <w:r w:rsidRPr="007450E5">
              <w:rPr>
                <w:rFonts w:asciiTheme="minorHAnsi" w:hAnsiTheme="minorHAnsi"/>
                <w:i w:val="0"/>
                <w:sz w:val="22"/>
                <w:lang w:val="cs-CZ"/>
              </w:rPr>
              <w:t>Investiční náklady v tis. Kč (roky 2019 – 2022), CÚ 2016</w:t>
            </w:r>
            <w:bookmarkEnd w:id="9"/>
          </w:p>
        </w:tc>
      </w:tr>
    </w:tbl>
    <w:p w:rsidR="00685340" w:rsidRDefault="00685340" w:rsidP="00BC0355">
      <w:pPr>
        <w:spacing w:after="0" w:line="240" w:lineRule="auto"/>
        <w:jc w:val="both"/>
      </w:pPr>
    </w:p>
    <w:tbl>
      <w:tblPr>
        <w:tblW w:w="8476" w:type="dxa"/>
        <w:tblInd w:w="70" w:type="dxa"/>
        <w:tblLayout w:type="fixed"/>
        <w:tblCellMar>
          <w:left w:w="70" w:type="dxa"/>
          <w:right w:w="70" w:type="dxa"/>
        </w:tblCellMar>
        <w:tblLook w:val="04A0" w:firstRow="1" w:lastRow="0" w:firstColumn="1" w:lastColumn="0" w:noHBand="0" w:noVBand="1"/>
      </w:tblPr>
      <w:tblGrid>
        <w:gridCol w:w="3149"/>
        <w:gridCol w:w="1331"/>
        <w:gridCol w:w="1332"/>
        <w:gridCol w:w="1332"/>
        <w:gridCol w:w="1332"/>
      </w:tblGrid>
      <w:tr w:rsidR="00971169" w:rsidRPr="00E001CB" w:rsidTr="00760D6B">
        <w:trPr>
          <w:trHeight w:val="578"/>
        </w:trPr>
        <w:tc>
          <w:tcPr>
            <w:tcW w:w="3149" w:type="dxa"/>
            <w:tcBorders>
              <w:top w:val="single" w:sz="4" w:space="0" w:color="auto"/>
              <w:left w:val="single" w:sz="4" w:space="0" w:color="auto"/>
              <w:right w:val="single" w:sz="4" w:space="0" w:color="auto"/>
            </w:tcBorders>
            <w:shd w:val="clear" w:color="auto" w:fill="D9D9D9"/>
            <w:vAlign w:val="center"/>
          </w:tcPr>
          <w:p w:rsidR="00971169" w:rsidRPr="005225D5" w:rsidRDefault="00971169" w:rsidP="00760D6B">
            <w:pPr>
              <w:keepNext/>
              <w:keepLines/>
              <w:spacing w:after="0" w:line="240" w:lineRule="auto"/>
              <w:jc w:val="center"/>
              <w:rPr>
                <w:b/>
                <w:szCs w:val="20"/>
              </w:rPr>
            </w:pPr>
            <w:r w:rsidRPr="005225D5">
              <w:rPr>
                <w:b/>
              </w:rPr>
              <w:br w:type="page"/>
            </w:r>
            <w:r w:rsidRPr="005225D5">
              <w:rPr>
                <w:b/>
                <w:szCs w:val="20"/>
              </w:rPr>
              <w:t>rok</w:t>
            </w:r>
          </w:p>
        </w:tc>
        <w:tc>
          <w:tcPr>
            <w:tcW w:w="1331" w:type="dxa"/>
            <w:tcBorders>
              <w:top w:val="single" w:sz="4" w:space="0" w:color="auto"/>
              <w:left w:val="nil"/>
              <w:bottom w:val="single" w:sz="4" w:space="0" w:color="auto"/>
              <w:right w:val="single" w:sz="4" w:space="0" w:color="auto"/>
            </w:tcBorders>
            <w:shd w:val="clear" w:color="auto" w:fill="D9D9D9"/>
            <w:vAlign w:val="center"/>
          </w:tcPr>
          <w:p w:rsidR="00971169" w:rsidRPr="00856F4D" w:rsidRDefault="00971169" w:rsidP="00971169">
            <w:pPr>
              <w:keepNext/>
              <w:keepLines/>
              <w:spacing w:after="0" w:line="240" w:lineRule="auto"/>
              <w:jc w:val="center"/>
              <w:rPr>
                <w:b/>
                <w:szCs w:val="20"/>
              </w:rPr>
            </w:pPr>
            <w:r>
              <w:rPr>
                <w:b/>
                <w:szCs w:val="20"/>
              </w:rPr>
              <w:t>2023</w:t>
            </w:r>
          </w:p>
        </w:tc>
        <w:tc>
          <w:tcPr>
            <w:tcW w:w="1332" w:type="dxa"/>
            <w:tcBorders>
              <w:top w:val="single" w:sz="4" w:space="0" w:color="auto"/>
              <w:left w:val="nil"/>
              <w:bottom w:val="single" w:sz="4" w:space="0" w:color="auto"/>
              <w:right w:val="single" w:sz="4" w:space="0" w:color="auto"/>
            </w:tcBorders>
            <w:shd w:val="clear" w:color="auto" w:fill="D9D9D9"/>
            <w:vAlign w:val="center"/>
          </w:tcPr>
          <w:p w:rsidR="00971169" w:rsidRPr="00856F4D" w:rsidRDefault="00971169" w:rsidP="00971169">
            <w:pPr>
              <w:keepNext/>
              <w:keepLines/>
              <w:spacing w:after="0" w:line="240" w:lineRule="auto"/>
              <w:jc w:val="center"/>
              <w:rPr>
                <w:b/>
                <w:szCs w:val="20"/>
              </w:rPr>
            </w:pPr>
            <w:r>
              <w:rPr>
                <w:b/>
                <w:szCs w:val="20"/>
              </w:rPr>
              <w:t>2024</w:t>
            </w:r>
          </w:p>
        </w:tc>
        <w:tc>
          <w:tcPr>
            <w:tcW w:w="1332" w:type="dxa"/>
            <w:tcBorders>
              <w:top w:val="single" w:sz="4" w:space="0" w:color="auto"/>
              <w:left w:val="nil"/>
              <w:bottom w:val="single" w:sz="4" w:space="0" w:color="auto"/>
              <w:right w:val="single" w:sz="4" w:space="0" w:color="auto"/>
            </w:tcBorders>
            <w:shd w:val="clear" w:color="auto" w:fill="D9D9D9"/>
            <w:vAlign w:val="center"/>
          </w:tcPr>
          <w:p w:rsidR="00971169" w:rsidRPr="00856F4D" w:rsidRDefault="00971169" w:rsidP="00971169">
            <w:pPr>
              <w:keepNext/>
              <w:keepLines/>
              <w:spacing w:after="0" w:line="240" w:lineRule="auto"/>
              <w:jc w:val="center"/>
              <w:rPr>
                <w:b/>
                <w:szCs w:val="20"/>
              </w:rPr>
            </w:pPr>
            <w:r>
              <w:rPr>
                <w:b/>
                <w:szCs w:val="20"/>
              </w:rPr>
              <w:t>2025</w:t>
            </w:r>
          </w:p>
        </w:tc>
        <w:tc>
          <w:tcPr>
            <w:tcW w:w="1332" w:type="dxa"/>
            <w:tcBorders>
              <w:top w:val="single" w:sz="4" w:space="0" w:color="auto"/>
              <w:left w:val="nil"/>
              <w:bottom w:val="single" w:sz="4" w:space="0" w:color="auto"/>
              <w:right w:val="single" w:sz="4" w:space="0" w:color="auto"/>
            </w:tcBorders>
            <w:shd w:val="clear" w:color="auto" w:fill="D9D9D9"/>
            <w:vAlign w:val="center"/>
          </w:tcPr>
          <w:p w:rsidR="00971169" w:rsidRPr="00856F4D" w:rsidRDefault="00971169" w:rsidP="00971169">
            <w:pPr>
              <w:keepNext/>
              <w:keepLines/>
              <w:spacing w:after="0" w:line="240" w:lineRule="auto"/>
              <w:jc w:val="center"/>
              <w:rPr>
                <w:b/>
                <w:szCs w:val="20"/>
              </w:rPr>
            </w:pPr>
            <w:r>
              <w:rPr>
                <w:b/>
                <w:szCs w:val="20"/>
              </w:rPr>
              <w:t>2026</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Přípravná a projektová dokumentace</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153 504</w:t>
            </w:r>
          </w:p>
        </w:tc>
        <w:tc>
          <w:tcPr>
            <w:tcW w:w="1332" w:type="dxa"/>
            <w:tcBorders>
              <w:top w:val="nil"/>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251 674</w:t>
            </w:r>
          </w:p>
        </w:tc>
        <w:tc>
          <w:tcPr>
            <w:tcW w:w="1332" w:type="dxa"/>
            <w:tcBorders>
              <w:top w:val="nil"/>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365 255</w:t>
            </w:r>
          </w:p>
        </w:tc>
        <w:tc>
          <w:tcPr>
            <w:tcW w:w="1332" w:type="dxa"/>
            <w:tcBorders>
              <w:top w:val="nil"/>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390 731</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Zábory a nákupy pozemků</w:t>
            </w:r>
          </w:p>
        </w:tc>
        <w:tc>
          <w:tcPr>
            <w:tcW w:w="1331" w:type="dxa"/>
            <w:tcBorders>
              <w:top w:val="nil"/>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nil"/>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nil"/>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nil"/>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Stavby a konstrukce</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3 386 591</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4 279 695</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2 826 964</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3 249 513</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Stroje a zařízení</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Technická asistence, propagace</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33 866</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42 797</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28 270</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32 495</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Technický dozor</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152 397</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192 586</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127 213</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146 228</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b/>
                <w:sz w:val="18"/>
                <w:szCs w:val="20"/>
              </w:rPr>
            </w:pPr>
            <w:r w:rsidRPr="005225D5">
              <w:rPr>
                <w:b/>
                <w:sz w:val="18"/>
                <w:szCs w:val="20"/>
              </w:rPr>
              <w:t>CELKEM (CIN bez rezervy)</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b/>
                <w:sz w:val="18"/>
                <w:szCs w:val="18"/>
              </w:rPr>
            </w:pPr>
            <w:r w:rsidRPr="003B3D94">
              <w:rPr>
                <w:b/>
                <w:sz w:val="18"/>
                <w:szCs w:val="18"/>
              </w:rPr>
              <w:t>3 726 358</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b/>
                <w:sz w:val="18"/>
                <w:szCs w:val="18"/>
              </w:rPr>
            </w:pPr>
            <w:r w:rsidRPr="003B3D94">
              <w:rPr>
                <w:b/>
                <w:sz w:val="18"/>
                <w:szCs w:val="18"/>
              </w:rPr>
              <w:t>4 766 753</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b/>
                <w:sz w:val="18"/>
                <w:szCs w:val="18"/>
              </w:rPr>
            </w:pPr>
            <w:r w:rsidRPr="003B3D94">
              <w:rPr>
                <w:b/>
                <w:sz w:val="18"/>
                <w:szCs w:val="18"/>
              </w:rPr>
              <w:t>3 347 702</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b/>
                <w:sz w:val="18"/>
                <w:szCs w:val="18"/>
              </w:rPr>
            </w:pPr>
            <w:r w:rsidRPr="003B3D94">
              <w:rPr>
                <w:b/>
                <w:sz w:val="18"/>
                <w:szCs w:val="18"/>
              </w:rPr>
              <w:t>3 818 967</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Rezerva</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338 659</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427 969</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282 696</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324 951</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b/>
                <w:sz w:val="18"/>
                <w:szCs w:val="20"/>
              </w:rPr>
            </w:pPr>
            <w:r w:rsidRPr="005225D5">
              <w:rPr>
                <w:b/>
                <w:sz w:val="18"/>
                <w:szCs w:val="20"/>
              </w:rPr>
              <w:t>CELKEM (CIN)</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b/>
                <w:sz w:val="18"/>
                <w:szCs w:val="18"/>
              </w:rPr>
            </w:pPr>
            <w:r w:rsidRPr="003B3D94">
              <w:rPr>
                <w:b/>
                <w:sz w:val="18"/>
                <w:szCs w:val="18"/>
              </w:rPr>
              <w:t>4 065 017</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b/>
                <w:sz w:val="18"/>
                <w:szCs w:val="18"/>
              </w:rPr>
            </w:pPr>
            <w:r w:rsidRPr="003B3D94">
              <w:rPr>
                <w:b/>
                <w:sz w:val="18"/>
                <w:szCs w:val="18"/>
              </w:rPr>
              <w:t>5 194 722</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b/>
                <w:sz w:val="18"/>
                <w:szCs w:val="18"/>
              </w:rPr>
            </w:pPr>
            <w:r w:rsidRPr="003B3D94">
              <w:rPr>
                <w:b/>
                <w:sz w:val="18"/>
                <w:szCs w:val="18"/>
              </w:rPr>
              <w:t>3 630 399</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b/>
                <w:sz w:val="18"/>
                <w:szCs w:val="18"/>
              </w:rPr>
            </w:pPr>
            <w:r w:rsidRPr="003B3D94">
              <w:rPr>
                <w:b/>
                <w:sz w:val="18"/>
                <w:szCs w:val="18"/>
              </w:rPr>
              <w:t>4 143 918</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DPH</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853 654</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1 090 892</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762 384</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870 223</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CELKEM S DPH</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4 918 670</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6 285 614</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4 392 782</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5 014 141</w:t>
            </w:r>
          </w:p>
        </w:tc>
      </w:tr>
      <w:tr w:rsidR="00971169" w:rsidTr="00760D6B">
        <w:trPr>
          <w:trHeight w:val="284"/>
        </w:trPr>
        <w:tc>
          <w:tcPr>
            <w:tcW w:w="8476" w:type="dxa"/>
            <w:gridSpan w:val="5"/>
            <w:tcBorders>
              <w:top w:val="single" w:sz="4" w:space="0" w:color="auto"/>
              <w:left w:val="single" w:sz="4" w:space="0" w:color="auto"/>
              <w:bottom w:val="single" w:sz="4" w:space="0" w:color="auto"/>
              <w:right w:val="single" w:sz="4" w:space="0" w:color="auto"/>
            </w:tcBorders>
            <w:shd w:val="clear" w:color="000000" w:fill="auto"/>
            <w:noWrap/>
            <w:vAlign w:val="center"/>
          </w:tcPr>
          <w:p w:rsidR="00971169" w:rsidRPr="007450E5" w:rsidRDefault="00971169" w:rsidP="00971169">
            <w:pPr>
              <w:pStyle w:val="Titulek"/>
              <w:rPr>
                <w:rFonts w:asciiTheme="minorHAnsi" w:hAnsiTheme="minorHAnsi"/>
                <w:i w:val="0"/>
                <w:sz w:val="20"/>
              </w:rPr>
            </w:pPr>
            <w:proofErr w:type="spellStart"/>
            <w:r w:rsidRPr="007450E5">
              <w:rPr>
                <w:rFonts w:asciiTheme="minorHAnsi" w:hAnsiTheme="minorHAnsi"/>
                <w:i w:val="0"/>
                <w:sz w:val="22"/>
              </w:rPr>
              <w:t>Tabulka</w:t>
            </w:r>
            <w:proofErr w:type="spellEnd"/>
            <w:r w:rsidRPr="007450E5">
              <w:rPr>
                <w:rFonts w:asciiTheme="minorHAnsi" w:hAnsiTheme="minorHAnsi"/>
                <w:i w:val="0"/>
                <w:sz w:val="22"/>
              </w:rPr>
              <w:t xml:space="preserve"> </w:t>
            </w:r>
            <w:r w:rsidRPr="007450E5">
              <w:rPr>
                <w:rFonts w:asciiTheme="minorHAnsi" w:hAnsiTheme="minorHAnsi"/>
                <w:i w:val="0"/>
                <w:sz w:val="22"/>
              </w:rPr>
              <w:fldChar w:fldCharType="begin"/>
            </w:r>
            <w:r w:rsidRPr="007450E5">
              <w:rPr>
                <w:rFonts w:asciiTheme="minorHAnsi" w:hAnsiTheme="minorHAnsi"/>
                <w:i w:val="0"/>
                <w:sz w:val="22"/>
              </w:rPr>
              <w:instrText xml:space="preserve"> STYLEREF 1 \s </w:instrText>
            </w:r>
            <w:r w:rsidRPr="007450E5">
              <w:rPr>
                <w:rFonts w:asciiTheme="minorHAnsi" w:hAnsiTheme="minorHAnsi"/>
                <w:i w:val="0"/>
                <w:sz w:val="22"/>
              </w:rPr>
              <w:fldChar w:fldCharType="separate"/>
            </w:r>
            <w:r w:rsidR="00A1335F">
              <w:rPr>
                <w:rFonts w:asciiTheme="minorHAnsi" w:hAnsiTheme="minorHAnsi"/>
                <w:i w:val="0"/>
                <w:noProof/>
                <w:sz w:val="22"/>
              </w:rPr>
              <w:t>3</w:t>
            </w:r>
            <w:r w:rsidRPr="007450E5">
              <w:rPr>
                <w:rFonts w:asciiTheme="minorHAnsi" w:hAnsiTheme="minorHAnsi"/>
                <w:i w:val="0"/>
                <w:noProof/>
                <w:sz w:val="22"/>
              </w:rPr>
              <w:fldChar w:fldCharType="end"/>
            </w:r>
            <w:r w:rsidRPr="007450E5">
              <w:rPr>
                <w:rFonts w:asciiTheme="minorHAnsi" w:hAnsiTheme="minorHAnsi"/>
                <w:i w:val="0"/>
                <w:sz w:val="22"/>
              </w:rPr>
              <w:t>.</w:t>
            </w:r>
            <w:r w:rsidRPr="007450E5">
              <w:rPr>
                <w:rFonts w:asciiTheme="minorHAnsi" w:hAnsiTheme="minorHAnsi"/>
                <w:i w:val="0"/>
                <w:sz w:val="22"/>
              </w:rPr>
              <w:fldChar w:fldCharType="begin"/>
            </w:r>
            <w:r w:rsidRPr="007450E5">
              <w:rPr>
                <w:rFonts w:asciiTheme="minorHAnsi" w:hAnsiTheme="minorHAnsi"/>
                <w:i w:val="0"/>
                <w:sz w:val="22"/>
              </w:rPr>
              <w:instrText xml:space="preserve"> SEQ Tabulka \* ARABIC \s 1 </w:instrText>
            </w:r>
            <w:r w:rsidRPr="007450E5">
              <w:rPr>
                <w:rFonts w:asciiTheme="minorHAnsi" w:hAnsiTheme="minorHAnsi"/>
                <w:i w:val="0"/>
                <w:sz w:val="22"/>
              </w:rPr>
              <w:fldChar w:fldCharType="separate"/>
            </w:r>
            <w:r w:rsidR="00A1335F">
              <w:rPr>
                <w:rFonts w:asciiTheme="minorHAnsi" w:hAnsiTheme="minorHAnsi"/>
                <w:i w:val="0"/>
                <w:noProof/>
                <w:sz w:val="22"/>
              </w:rPr>
              <w:t>2</w:t>
            </w:r>
            <w:r w:rsidRPr="007450E5">
              <w:rPr>
                <w:rFonts w:asciiTheme="minorHAnsi" w:hAnsiTheme="minorHAnsi"/>
                <w:i w:val="0"/>
                <w:noProof/>
                <w:sz w:val="22"/>
              </w:rPr>
              <w:fldChar w:fldCharType="end"/>
            </w:r>
            <w:r w:rsidRPr="007450E5">
              <w:rPr>
                <w:rFonts w:asciiTheme="minorHAnsi" w:hAnsiTheme="minorHAnsi"/>
                <w:i w:val="0"/>
                <w:sz w:val="22"/>
              </w:rPr>
              <w:t xml:space="preserve"> – </w:t>
            </w:r>
            <w:r w:rsidRPr="007450E5">
              <w:rPr>
                <w:rFonts w:asciiTheme="minorHAnsi" w:hAnsiTheme="minorHAnsi"/>
                <w:i w:val="0"/>
                <w:sz w:val="22"/>
                <w:lang w:val="cs-CZ"/>
              </w:rPr>
              <w:t>Investiční náklady v tis. Kč (roky 2023 – 2026), CÚ 2016</w:t>
            </w:r>
          </w:p>
        </w:tc>
      </w:tr>
    </w:tbl>
    <w:p w:rsidR="0015230E" w:rsidRPr="008D07CA" w:rsidRDefault="0015230E" w:rsidP="00BC0355">
      <w:pPr>
        <w:spacing w:after="0" w:line="240" w:lineRule="auto"/>
        <w:jc w:val="both"/>
      </w:pPr>
    </w:p>
    <w:tbl>
      <w:tblPr>
        <w:tblW w:w="8476" w:type="dxa"/>
        <w:tblInd w:w="70" w:type="dxa"/>
        <w:tblLayout w:type="fixed"/>
        <w:tblCellMar>
          <w:left w:w="70" w:type="dxa"/>
          <w:right w:w="70" w:type="dxa"/>
        </w:tblCellMar>
        <w:tblLook w:val="04A0" w:firstRow="1" w:lastRow="0" w:firstColumn="1" w:lastColumn="0" w:noHBand="0" w:noVBand="1"/>
      </w:tblPr>
      <w:tblGrid>
        <w:gridCol w:w="3149"/>
        <w:gridCol w:w="1331"/>
        <w:gridCol w:w="1332"/>
        <w:gridCol w:w="1332"/>
        <w:gridCol w:w="1332"/>
      </w:tblGrid>
      <w:tr w:rsidR="00C73F78" w:rsidRPr="00E001CB" w:rsidTr="00760D6B">
        <w:trPr>
          <w:trHeight w:val="578"/>
        </w:trPr>
        <w:tc>
          <w:tcPr>
            <w:tcW w:w="3149" w:type="dxa"/>
            <w:tcBorders>
              <w:top w:val="single" w:sz="4" w:space="0" w:color="auto"/>
              <w:left w:val="single" w:sz="4" w:space="0" w:color="auto"/>
              <w:right w:val="single" w:sz="4" w:space="0" w:color="auto"/>
            </w:tcBorders>
            <w:shd w:val="clear" w:color="auto" w:fill="D9D9D9"/>
            <w:vAlign w:val="center"/>
          </w:tcPr>
          <w:p w:rsidR="00C73F78" w:rsidRPr="005225D5" w:rsidRDefault="00C73F78" w:rsidP="00760D6B">
            <w:pPr>
              <w:keepNext/>
              <w:keepLines/>
              <w:spacing w:after="0" w:line="240" w:lineRule="auto"/>
              <w:jc w:val="center"/>
              <w:rPr>
                <w:b/>
                <w:szCs w:val="20"/>
              </w:rPr>
            </w:pPr>
            <w:r w:rsidRPr="005225D5">
              <w:rPr>
                <w:b/>
              </w:rPr>
              <w:br w:type="page"/>
            </w:r>
            <w:r w:rsidRPr="005225D5">
              <w:rPr>
                <w:b/>
                <w:szCs w:val="20"/>
              </w:rPr>
              <w:t>rok</w:t>
            </w:r>
          </w:p>
        </w:tc>
        <w:tc>
          <w:tcPr>
            <w:tcW w:w="1331" w:type="dxa"/>
            <w:tcBorders>
              <w:top w:val="single" w:sz="4" w:space="0" w:color="auto"/>
              <w:left w:val="nil"/>
              <w:bottom w:val="single" w:sz="4" w:space="0" w:color="auto"/>
              <w:right w:val="single" w:sz="4" w:space="0" w:color="auto"/>
            </w:tcBorders>
            <w:shd w:val="clear" w:color="auto" w:fill="D9D9D9"/>
            <w:vAlign w:val="center"/>
          </w:tcPr>
          <w:p w:rsidR="00C73F78" w:rsidRPr="00856F4D" w:rsidRDefault="00C73F78" w:rsidP="00B33C65">
            <w:pPr>
              <w:keepNext/>
              <w:keepLines/>
              <w:spacing w:after="0" w:line="240" w:lineRule="auto"/>
              <w:jc w:val="center"/>
              <w:rPr>
                <w:b/>
                <w:szCs w:val="20"/>
              </w:rPr>
            </w:pPr>
            <w:r>
              <w:rPr>
                <w:b/>
                <w:szCs w:val="20"/>
              </w:rPr>
              <w:t>202</w:t>
            </w:r>
            <w:r w:rsidR="00B33C65">
              <w:rPr>
                <w:b/>
                <w:szCs w:val="20"/>
              </w:rPr>
              <w:t>7</w:t>
            </w:r>
          </w:p>
        </w:tc>
        <w:tc>
          <w:tcPr>
            <w:tcW w:w="1332" w:type="dxa"/>
            <w:tcBorders>
              <w:top w:val="single" w:sz="4" w:space="0" w:color="auto"/>
              <w:left w:val="nil"/>
              <w:bottom w:val="single" w:sz="4" w:space="0" w:color="auto"/>
              <w:right w:val="single" w:sz="4" w:space="0" w:color="auto"/>
            </w:tcBorders>
            <w:shd w:val="clear" w:color="auto" w:fill="D9D9D9"/>
            <w:vAlign w:val="center"/>
          </w:tcPr>
          <w:p w:rsidR="00C73F78" w:rsidRPr="00856F4D" w:rsidRDefault="00C73F78" w:rsidP="00B33C65">
            <w:pPr>
              <w:keepNext/>
              <w:keepLines/>
              <w:spacing w:after="0" w:line="240" w:lineRule="auto"/>
              <w:jc w:val="center"/>
              <w:rPr>
                <w:b/>
                <w:szCs w:val="20"/>
              </w:rPr>
            </w:pPr>
            <w:r>
              <w:rPr>
                <w:b/>
                <w:szCs w:val="20"/>
              </w:rPr>
              <w:t>202</w:t>
            </w:r>
            <w:r w:rsidR="00B33C65">
              <w:rPr>
                <w:b/>
                <w:szCs w:val="20"/>
              </w:rPr>
              <w:t>8</w:t>
            </w:r>
          </w:p>
        </w:tc>
        <w:tc>
          <w:tcPr>
            <w:tcW w:w="1332" w:type="dxa"/>
            <w:tcBorders>
              <w:top w:val="single" w:sz="4" w:space="0" w:color="auto"/>
              <w:left w:val="nil"/>
              <w:bottom w:val="single" w:sz="4" w:space="0" w:color="auto"/>
              <w:right w:val="single" w:sz="4" w:space="0" w:color="auto"/>
            </w:tcBorders>
            <w:shd w:val="clear" w:color="auto" w:fill="D9D9D9"/>
            <w:vAlign w:val="center"/>
          </w:tcPr>
          <w:p w:rsidR="00C73F78" w:rsidRPr="00856F4D" w:rsidRDefault="00C73F78" w:rsidP="00B33C65">
            <w:pPr>
              <w:keepNext/>
              <w:keepLines/>
              <w:spacing w:after="0" w:line="240" w:lineRule="auto"/>
              <w:jc w:val="center"/>
              <w:rPr>
                <w:b/>
                <w:szCs w:val="20"/>
              </w:rPr>
            </w:pPr>
            <w:r>
              <w:rPr>
                <w:b/>
                <w:szCs w:val="20"/>
              </w:rPr>
              <w:t>202</w:t>
            </w:r>
            <w:r w:rsidR="00B33C65">
              <w:rPr>
                <w:b/>
                <w:szCs w:val="20"/>
              </w:rPr>
              <w:t>9</w:t>
            </w:r>
          </w:p>
        </w:tc>
        <w:tc>
          <w:tcPr>
            <w:tcW w:w="1332" w:type="dxa"/>
            <w:tcBorders>
              <w:top w:val="single" w:sz="4" w:space="0" w:color="auto"/>
              <w:left w:val="nil"/>
              <w:bottom w:val="single" w:sz="4" w:space="0" w:color="auto"/>
              <w:right w:val="single" w:sz="4" w:space="0" w:color="auto"/>
            </w:tcBorders>
            <w:shd w:val="clear" w:color="auto" w:fill="D9D9D9"/>
            <w:vAlign w:val="center"/>
          </w:tcPr>
          <w:p w:rsidR="00C73F78" w:rsidRPr="00856F4D" w:rsidRDefault="00C73F78" w:rsidP="00B33C65">
            <w:pPr>
              <w:keepNext/>
              <w:keepLines/>
              <w:spacing w:after="0" w:line="240" w:lineRule="auto"/>
              <w:jc w:val="center"/>
              <w:rPr>
                <w:b/>
                <w:szCs w:val="20"/>
              </w:rPr>
            </w:pPr>
            <w:r>
              <w:rPr>
                <w:b/>
                <w:szCs w:val="20"/>
              </w:rPr>
              <w:t>20</w:t>
            </w:r>
            <w:r w:rsidR="00B33C65">
              <w:rPr>
                <w:b/>
                <w:szCs w:val="20"/>
              </w:rPr>
              <w:t>30</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Přípravná a projektová dokumentace</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412 887</w:t>
            </w:r>
          </w:p>
        </w:tc>
        <w:tc>
          <w:tcPr>
            <w:tcW w:w="1332" w:type="dxa"/>
            <w:tcBorders>
              <w:top w:val="nil"/>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273 027</w:t>
            </w:r>
          </w:p>
        </w:tc>
        <w:tc>
          <w:tcPr>
            <w:tcW w:w="1332" w:type="dxa"/>
            <w:tcBorders>
              <w:top w:val="nil"/>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149 438</w:t>
            </w:r>
          </w:p>
        </w:tc>
        <w:tc>
          <w:tcPr>
            <w:tcW w:w="1332" w:type="dxa"/>
            <w:tcBorders>
              <w:top w:val="nil"/>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126 313</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Zábory a nákupy pozemků</w:t>
            </w:r>
          </w:p>
        </w:tc>
        <w:tc>
          <w:tcPr>
            <w:tcW w:w="1331" w:type="dxa"/>
            <w:tcBorders>
              <w:top w:val="nil"/>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nil"/>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nil"/>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nil"/>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Stavby a konstrukce</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2 885 338</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4 449 381</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3 903 913</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3 151 604</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Stroje a zařízení</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Technická asistence, propagace</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28 853</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44 494</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39 039</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31 516</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Technický dozor</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129 840</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200 222</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175 676</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141 822</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b/>
                <w:sz w:val="18"/>
                <w:szCs w:val="20"/>
              </w:rPr>
            </w:pPr>
            <w:r w:rsidRPr="005225D5">
              <w:rPr>
                <w:b/>
                <w:sz w:val="18"/>
                <w:szCs w:val="20"/>
              </w:rPr>
              <w:t>CELKEM (CIN bez rezervy)</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b/>
                <w:sz w:val="18"/>
                <w:szCs w:val="18"/>
              </w:rPr>
            </w:pPr>
            <w:r w:rsidRPr="003B3D94">
              <w:rPr>
                <w:b/>
                <w:sz w:val="18"/>
                <w:szCs w:val="18"/>
              </w:rPr>
              <w:t>3 456 918</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b/>
                <w:sz w:val="18"/>
                <w:szCs w:val="18"/>
              </w:rPr>
            </w:pPr>
            <w:r w:rsidRPr="003B3D94">
              <w:rPr>
                <w:b/>
                <w:sz w:val="18"/>
                <w:szCs w:val="18"/>
              </w:rPr>
              <w:t>4 967 123</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b/>
                <w:sz w:val="18"/>
                <w:szCs w:val="18"/>
              </w:rPr>
            </w:pPr>
            <w:r w:rsidRPr="003B3D94">
              <w:rPr>
                <w:b/>
                <w:sz w:val="18"/>
                <w:szCs w:val="18"/>
              </w:rPr>
              <w:t>4 268 066</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b/>
                <w:sz w:val="18"/>
                <w:szCs w:val="18"/>
              </w:rPr>
            </w:pPr>
            <w:r w:rsidRPr="003B3D94">
              <w:rPr>
                <w:b/>
                <w:sz w:val="18"/>
                <w:szCs w:val="18"/>
              </w:rPr>
              <w:t>3 451 255</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Rezerva</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288 534</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444 938</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390 391</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315 160</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b/>
                <w:sz w:val="18"/>
                <w:szCs w:val="20"/>
              </w:rPr>
            </w:pPr>
            <w:r w:rsidRPr="005225D5">
              <w:rPr>
                <w:b/>
                <w:sz w:val="18"/>
                <w:szCs w:val="20"/>
              </w:rPr>
              <w:t>CELKEM (CIN)</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b/>
                <w:sz w:val="18"/>
                <w:szCs w:val="18"/>
              </w:rPr>
            </w:pPr>
            <w:r w:rsidRPr="003B3D94">
              <w:rPr>
                <w:b/>
                <w:sz w:val="18"/>
                <w:szCs w:val="18"/>
              </w:rPr>
              <w:t>3 745 452</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b/>
                <w:sz w:val="18"/>
                <w:szCs w:val="18"/>
              </w:rPr>
            </w:pPr>
            <w:r w:rsidRPr="003B3D94">
              <w:rPr>
                <w:b/>
                <w:sz w:val="18"/>
                <w:szCs w:val="18"/>
              </w:rPr>
              <w:t>5 412 061</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b/>
                <w:sz w:val="18"/>
                <w:szCs w:val="18"/>
              </w:rPr>
            </w:pPr>
            <w:r w:rsidRPr="003B3D94">
              <w:rPr>
                <w:b/>
                <w:sz w:val="18"/>
                <w:szCs w:val="18"/>
              </w:rPr>
              <w:t>4 658 458</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b/>
                <w:sz w:val="18"/>
                <w:szCs w:val="18"/>
              </w:rPr>
            </w:pPr>
            <w:r w:rsidRPr="003B3D94">
              <w:rPr>
                <w:b/>
                <w:sz w:val="18"/>
                <w:szCs w:val="18"/>
              </w:rPr>
              <w:t>3 766 416</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DPH</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786 545</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1 136 533</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978 276</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790 947</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CELKEM S DPH</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4 531 996</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6 548 594</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5 636 734</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4 557 363</w:t>
            </w:r>
          </w:p>
        </w:tc>
      </w:tr>
      <w:tr w:rsidR="00C73F78" w:rsidTr="00760D6B">
        <w:trPr>
          <w:trHeight w:val="284"/>
        </w:trPr>
        <w:tc>
          <w:tcPr>
            <w:tcW w:w="8476" w:type="dxa"/>
            <w:gridSpan w:val="5"/>
            <w:tcBorders>
              <w:top w:val="single" w:sz="4" w:space="0" w:color="auto"/>
              <w:left w:val="single" w:sz="4" w:space="0" w:color="auto"/>
              <w:bottom w:val="single" w:sz="4" w:space="0" w:color="auto"/>
              <w:right w:val="single" w:sz="4" w:space="0" w:color="auto"/>
            </w:tcBorders>
            <w:shd w:val="clear" w:color="000000" w:fill="auto"/>
            <w:noWrap/>
            <w:vAlign w:val="center"/>
          </w:tcPr>
          <w:p w:rsidR="00C73F78" w:rsidRPr="007450E5" w:rsidRDefault="00C73F78" w:rsidP="00B33C65">
            <w:pPr>
              <w:pStyle w:val="Titulek"/>
              <w:rPr>
                <w:rFonts w:asciiTheme="minorHAnsi" w:hAnsiTheme="minorHAnsi"/>
                <w:i w:val="0"/>
                <w:sz w:val="20"/>
              </w:rPr>
            </w:pPr>
            <w:proofErr w:type="spellStart"/>
            <w:r w:rsidRPr="007450E5">
              <w:rPr>
                <w:rFonts w:asciiTheme="minorHAnsi" w:hAnsiTheme="minorHAnsi"/>
                <w:i w:val="0"/>
                <w:sz w:val="22"/>
              </w:rPr>
              <w:t>Tabulka</w:t>
            </w:r>
            <w:proofErr w:type="spellEnd"/>
            <w:r w:rsidRPr="007450E5">
              <w:rPr>
                <w:rFonts w:asciiTheme="minorHAnsi" w:hAnsiTheme="minorHAnsi"/>
                <w:i w:val="0"/>
                <w:sz w:val="22"/>
              </w:rPr>
              <w:t xml:space="preserve"> </w:t>
            </w:r>
            <w:r w:rsidRPr="007450E5">
              <w:rPr>
                <w:rFonts w:asciiTheme="minorHAnsi" w:hAnsiTheme="minorHAnsi"/>
                <w:i w:val="0"/>
                <w:sz w:val="22"/>
              </w:rPr>
              <w:fldChar w:fldCharType="begin"/>
            </w:r>
            <w:r w:rsidRPr="007450E5">
              <w:rPr>
                <w:rFonts w:asciiTheme="minorHAnsi" w:hAnsiTheme="minorHAnsi"/>
                <w:i w:val="0"/>
                <w:sz w:val="22"/>
              </w:rPr>
              <w:instrText xml:space="preserve"> STYLEREF 1 \s </w:instrText>
            </w:r>
            <w:r w:rsidRPr="007450E5">
              <w:rPr>
                <w:rFonts w:asciiTheme="minorHAnsi" w:hAnsiTheme="minorHAnsi"/>
                <w:i w:val="0"/>
                <w:sz w:val="22"/>
              </w:rPr>
              <w:fldChar w:fldCharType="separate"/>
            </w:r>
            <w:r w:rsidR="00A1335F">
              <w:rPr>
                <w:rFonts w:asciiTheme="minorHAnsi" w:hAnsiTheme="minorHAnsi"/>
                <w:i w:val="0"/>
                <w:noProof/>
                <w:sz w:val="22"/>
              </w:rPr>
              <w:t>3</w:t>
            </w:r>
            <w:r w:rsidRPr="007450E5">
              <w:rPr>
                <w:rFonts w:asciiTheme="minorHAnsi" w:hAnsiTheme="minorHAnsi"/>
                <w:i w:val="0"/>
                <w:noProof/>
                <w:sz w:val="22"/>
              </w:rPr>
              <w:fldChar w:fldCharType="end"/>
            </w:r>
            <w:r w:rsidRPr="007450E5">
              <w:rPr>
                <w:rFonts w:asciiTheme="minorHAnsi" w:hAnsiTheme="minorHAnsi"/>
                <w:i w:val="0"/>
                <w:sz w:val="22"/>
              </w:rPr>
              <w:t>.</w:t>
            </w:r>
            <w:r w:rsidRPr="007450E5">
              <w:rPr>
                <w:rFonts w:asciiTheme="minorHAnsi" w:hAnsiTheme="minorHAnsi"/>
                <w:i w:val="0"/>
                <w:sz w:val="22"/>
              </w:rPr>
              <w:fldChar w:fldCharType="begin"/>
            </w:r>
            <w:r w:rsidRPr="007450E5">
              <w:rPr>
                <w:rFonts w:asciiTheme="minorHAnsi" w:hAnsiTheme="minorHAnsi"/>
                <w:i w:val="0"/>
                <w:sz w:val="22"/>
              </w:rPr>
              <w:instrText xml:space="preserve"> SEQ Tabulka \* ARABIC \s 1 </w:instrText>
            </w:r>
            <w:r w:rsidRPr="007450E5">
              <w:rPr>
                <w:rFonts w:asciiTheme="minorHAnsi" w:hAnsiTheme="minorHAnsi"/>
                <w:i w:val="0"/>
                <w:sz w:val="22"/>
              </w:rPr>
              <w:fldChar w:fldCharType="separate"/>
            </w:r>
            <w:r w:rsidR="00A1335F">
              <w:rPr>
                <w:rFonts w:asciiTheme="minorHAnsi" w:hAnsiTheme="minorHAnsi"/>
                <w:i w:val="0"/>
                <w:noProof/>
                <w:sz w:val="22"/>
              </w:rPr>
              <w:t>3</w:t>
            </w:r>
            <w:r w:rsidRPr="007450E5">
              <w:rPr>
                <w:rFonts w:asciiTheme="minorHAnsi" w:hAnsiTheme="minorHAnsi"/>
                <w:i w:val="0"/>
                <w:noProof/>
                <w:sz w:val="22"/>
              </w:rPr>
              <w:fldChar w:fldCharType="end"/>
            </w:r>
            <w:r w:rsidRPr="007450E5">
              <w:rPr>
                <w:rFonts w:asciiTheme="minorHAnsi" w:hAnsiTheme="minorHAnsi"/>
                <w:i w:val="0"/>
                <w:sz w:val="22"/>
              </w:rPr>
              <w:t xml:space="preserve"> – </w:t>
            </w:r>
            <w:r w:rsidRPr="007450E5">
              <w:rPr>
                <w:rFonts w:asciiTheme="minorHAnsi" w:hAnsiTheme="minorHAnsi"/>
                <w:i w:val="0"/>
                <w:sz w:val="22"/>
                <w:lang w:val="cs-CZ"/>
              </w:rPr>
              <w:t>Investiční náklady v tis. Kč (roky 202</w:t>
            </w:r>
            <w:r w:rsidR="00B33C65" w:rsidRPr="007450E5">
              <w:rPr>
                <w:rFonts w:asciiTheme="minorHAnsi" w:hAnsiTheme="minorHAnsi"/>
                <w:i w:val="0"/>
                <w:sz w:val="22"/>
                <w:lang w:val="cs-CZ"/>
              </w:rPr>
              <w:t>7</w:t>
            </w:r>
            <w:r w:rsidRPr="007450E5">
              <w:rPr>
                <w:rFonts w:asciiTheme="minorHAnsi" w:hAnsiTheme="minorHAnsi"/>
                <w:i w:val="0"/>
                <w:sz w:val="22"/>
                <w:lang w:val="cs-CZ"/>
              </w:rPr>
              <w:t xml:space="preserve"> – 20</w:t>
            </w:r>
            <w:r w:rsidR="00B33C65" w:rsidRPr="007450E5">
              <w:rPr>
                <w:rFonts w:asciiTheme="minorHAnsi" w:hAnsiTheme="minorHAnsi"/>
                <w:i w:val="0"/>
                <w:sz w:val="22"/>
                <w:lang w:val="cs-CZ"/>
              </w:rPr>
              <w:t>30</w:t>
            </w:r>
            <w:r w:rsidRPr="007450E5">
              <w:rPr>
                <w:rFonts w:asciiTheme="minorHAnsi" w:hAnsiTheme="minorHAnsi"/>
                <w:i w:val="0"/>
                <w:sz w:val="22"/>
                <w:lang w:val="cs-CZ"/>
              </w:rPr>
              <w:t>), CÚ 2016</w:t>
            </w:r>
          </w:p>
        </w:tc>
      </w:tr>
      <w:tr w:rsidR="00721B69" w:rsidRPr="00E001CB" w:rsidTr="00760D6B">
        <w:trPr>
          <w:trHeight w:val="578"/>
        </w:trPr>
        <w:tc>
          <w:tcPr>
            <w:tcW w:w="3149" w:type="dxa"/>
            <w:tcBorders>
              <w:top w:val="single" w:sz="4" w:space="0" w:color="auto"/>
              <w:left w:val="single" w:sz="4" w:space="0" w:color="auto"/>
              <w:right w:val="single" w:sz="4" w:space="0" w:color="auto"/>
            </w:tcBorders>
            <w:shd w:val="clear" w:color="auto" w:fill="D9D9D9"/>
            <w:vAlign w:val="center"/>
          </w:tcPr>
          <w:p w:rsidR="00721B69" w:rsidRPr="005225D5" w:rsidRDefault="00721B69" w:rsidP="00760D6B">
            <w:pPr>
              <w:keepNext/>
              <w:keepLines/>
              <w:spacing w:after="0" w:line="240" w:lineRule="auto"/>
              <w:jc w:val="center"/>
              <w:rPr>
                <w:b/>
                <w:szCs w:val="20"/>
              </w:rPr>
            </w:pPr>
            <w:r w:rsidRPr="005225D5">
              <w:rPr>
                <w:b/>
              </w:rPr>
              <w:lastRenderedPageBreak/>
              <w:br w:type="page"/>
            </w:r>
            <w:r w:rsidRPr="005225D5">
              <w:rPr>
                <w:b/>
                <w:szCs w:val="20"/>
              </w:rPr>
              <w:t>rok</w:t>
            </w:r>
          </w:p>
        </w:tc>
        <w:tc>
          <w:tcPr>
            <w:tcW w:w="1331" w:type="dxa"/>
            <w:tcBorders>
              <w:top w:val="single" w:sz="4" w:space="0" w:color="auto"/>
              <w:left w:val="nil"/>
              <w:bottom w:val="single" w:sz="4" w:space="0" w:color="auto"/>
              <w:right w:val="single" w:sz="4" w:space="0" w:color="auto"/>
            </w:tcBorders>
            <w:shd w:val="clear" w:color="auto" w:fill="D9D9D9"/>
            <w:vAlign w:val="center"/>
          </w:tcPr>
          <w:p w:rsidR="00721B69" w:rsidRPr="00856F4D" w:rsidRDefault="00721B69" w:rsidP="00721B69">
            <w:pPr>
              <w:keepNext/>
              <w:keepLines/>
              <w:spacing w:after="0" w:line="240" w:lineRule="auto"/>
              <w:jc w:val="center"/>
              <w:rPr>
                <w:b/>
                <w:szCs w:val="20"/>
              </w:rPr>
            </w:pPr>
            <w:r>
              <w:rPr>
                <w:b/>
                <w:szCs w:val="20"/>
              </w:rPr>
              <w:t>2031</w:t>
            </w:r>
          </w:p>
        </w:tc>
        <w:tc>
          <w:tcPr>
            <w:tcW w:w="1332" w:type="dxa"/>
            <w:tcBorders>
              <w:top w:val="single" w:sz="4" w:space="0" w:color="auto"/>
              <w:left w:val="nil"/>
              <w:bottom w:val="single" w:sz="4" w:space="0" w:color="auto"/>
              <w:right w:val="single" w:sz="4" w:space="0" w:color="auto"/>
            </w:tcBorders>
            <w:shd w:val="clear" w:color="auto" w:fill="D9D9D9"/>
            <w:vAlign w:val="center"/>
          </w:tcPr>
          <w:p w:rsidR="00721B69" w:rsidRPr="00856F4D" w:rsidRDefault="00721B69" w:rsidP="00721B69">
            <w:pPr>
              <w:keepNext/>
              <w:keepLines/>
              <w:spacing w:after="0" w:line="240" w:lineRule="auto"/>
              <w:jc w:val="center"/>
              <w:rPr>
                <w:b/>
                <w:szCs w:val="20"/>
              </w:rPr>
            </w:pPr>
            <w:r>
              <w:rPr>
                <w:b/>
                <w:szCs w:val="20"/>
              </w:rPr>
              <w:t>2032</w:t>
            </w:r>
          </w:p>
        </w:tc>
        <w:tc>
          <w:tcPr>
            <w:tcW w:w="1332" w:type="dxa"/>
            <w:tcBorders>
              <w:top w:val="single" w:sz="4" w:space="0" w:color="auto"/>
              <w:left w:val="nil"/>
              <w:bottom w:val="single" w:sz="4" w:space="0" w:color="auto"/>
              <w:right w:val="single" w:sz="4" w:space="0" w:color="auto"/>
            </w:tcBorders>
            <w:shd w:val="clear" w:color="auto" w:fill="D9D9D9"/>
            <w:vAlign w:val="center"/>
          </w:tcPr>
          <w:p w:rsidR="00721B69" w:rsidRPr="00856F4D" w:rsidRDefault="00721B69" w:rsidP="00721B69">
            <w:pPr>
              <w:keepNext/>
              <w:keepLines/>
              <w:spacing w:after="0" w:line="240" w:lineRule="auto"/>
              <w:jc w:val="center"/>
              <w:rPr>
                <w:b/>
                <w:szCs w:val="20"/>
              </w:rPr>
            </w:pPr>
            <w:r>
              <w:rPr>
                <w:b/>
                <w:szCs w:val="20"/>
              </w:rPr>
              <w:t>2033</w:t>
            </w:r>
          </w:p>
        </w:tc>
        <w:tc>
          <w:tcPr>
            <w:tcW w:w="1332" w:type="dxa"/>
            <w:tcBorders>
              <w:top w:val="single" w:sz="4" w:space="0" w:color="auto"/>
              <w:left w:val="nil"/>
              <w:bottom w:val="single" w:sz="4" w:space="0" w:color="auto"/>
              <w:right w:val="single" w:sz="4" w:space="0" w:color="auto"/>
            </w:tcBorders>
            <w:shd w:val="clear" w:color="auto" w:fill="D9D9D9"/>
            <w:vAlign w:val="center"/>
          </w:tcPr>
          <w:p w:rsidR="00721B69" w:rsidRPr="00856F4D" w:rsidRDefault="00721B69" w:rsidP="00721B69">
            <w:pPr>
              <w:keepNext/>
              <w:keepLines/>
              <w:spacing w:after="0" w:line="240" w:lineRule="auto"/>
              <w:jc w:val="center"/>
              <w:rPr>
                <w:b/>
                <w:szCs w:val="20"/>
              </w:rPr>
            </w:pPr>
            <w:r>
              <w:rPr>
                <w:b/>
                <w:szCs w:val="20"/>
              </w:rPr>
              <w:t>2034</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Přípravná a projektová dokumentace</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113 323</w:t>
            </w:r>
          </w:p>
        </w:tc>
        <w:tc>
          <w:tcPr>
            <w:tcW w:w="1332" w:type="dxa"/>
            <w:tcBorders>
              <w:top w:val="nil"/>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161 551</w:t>
            </w:r>
          </w:p>
        </w:tc>
        <w:tc>
          <w:tcPr>
            <w:tcW w:w="1332" w:type="dxa"/>
            <w:tcBorders>
              <w:top w:val="nil"/>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64 349</w:t>
            </w:r>
          </w:p>
        </w:tc>
        <w:tc>
          <w:tcPr>
            <w:tcW w:w="1332" w:type="dxa"/>
            <w:tcBorders>
              <w:top w:val="nil"/>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48 227</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Zábory a nákupy pozemků</w:t>
            </w:r>
          </w:p>
        </w:tc>
        <w:tc>
          <w:tcPr>
            <w:tcW w:w="1331" w:type="dxa"/>
            <w:tcBorders>
              <w:top w:val="nil"/>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nil"/>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nil"/>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nil"/>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Stavby a konstrukce</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2 265 293</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1 745 752</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1 549 618</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1 198 071</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Stroje a zařízení</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Technická asistence, propagace</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22 653</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17 458</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15 496</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11 981</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Technický dozor</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101 938</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78 559</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69 733</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53 913</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b/>
                <w:sz w:val="18"/>
                <w:szCs w:val="20"/>
              </w:rPr>
            </w:pPr>
            <w:r w:rsidRPr="005225D5">
              <w:rPr>
                <w:b/>
                <w:sz w:val="18"/>
                <w:szCs w:val="20"/>
              </w:rPr>
              <w:t>CELKEM (CIN bez rezervy)</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b/>
                <w:sz w:val="18"/>
                <w:szCs w:val="18"/>
              </w:rPr>
            </w:pPr>
            <w:r w:rsidRPr="003B3D94">
              <w:rPr>
                <w:b/>
                <w:sz w:val="18"/>
                <w:szCs w:val="18"/>
              </w:rPr>
              <w:t>2 503 207</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b/>
                <w:sz w:val="18"/>
                <w:szCs w:val="18"/>
              </w:rPr>
            </w:pPr>
            <w:r w:rsidRPr="003B3D94">
              <w:rPr>
                <w:b/>
                <w:sz w:val="18"/>
                <w:szCs w:val="18"/>
              </w:rPr>
              <w:t>2 003 319</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b/>
                <w:sz w:val="18"/>
                <w:szCs w:val="18"/>
              </w:rPr>
            </w:pPr>
            <w:r w:rsidRPr="003B3D94">
              <w:rPr>
                <w:b/>
                <w:sz w:val="18"/>
                <w:szCs w:val="18"/>
              </w:rPr>
              <w:t>1 699 196</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b/>
                <w:sz w:val="18"/>
                <w:szCs w:val="18"/>
              </w:rPr>
            </w:pPr>
            <w:r w:rsidRPr="003B3D94">
              <w:rPr>
                <w:b/>
                <w:sz w:val="18"/>
                <w:szCs w:val="18"/>
              </w:rPr>
              <w:t>1 312 193</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Rezerva</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226 529</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174 575</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154 962</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119 807</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b/>
                <w:sz w:val="18"/>
                <w:szCs w:val="20"/>
              </w:rPr>
            </w:pPr>
            <w:r w:rsidRPr="005225D5">
              <w:rPr>
                <w:b/>
                <w:sz w:val="18"/>
                <w:szCs w:val="20"/>
              </w:rPr>
              <w:t>CELKEM (CIN)</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b/>
                <w:sz w:val="18"/>
                <w:szCs w:val="18"/>
              </w:rPr>
            </w:pPr>
            <w:r w:rsidRPr="003B3D94">
              <w:rPr>
                <w:b/>
                <w:sz w:val="18"/>
                <w:szCs w:val="18"/>
              </w:rPr>
              <w:t>2 729 736</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b/>
                <w:sz w:val="18"/>
                <w:szCs w:val="18"/>
              </w:rPr>
            </w:pPr>
            <w:r w:rsidRPr="003B3D94">
              <w:rPr>
                <w:b/>
                <w:sz w:val="18"/>
                <w:szCs w:val="18"/>
              </w:rPr>
              <w:t>2 177 894</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b/>
                <w:sz w:val="18"/>
                <w:szCs w:val="18"/>
              </w:rPr>
            </w:pPr>
            <w:r w:rsidRPr="003B3D94">
              <w:rPr>
                <w:b/>
                <w:sz w:val="18"/>
                <w:szCs w:val="18"/>
              </w:rPr>
              <w:t>1 854 158</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b/>
                <w:sz w:val="18"/>
                <w:szCs w:val="18"/>
              </w:rPr>
            </w:pPr>
            <w:r w:rsidRPr="003B3D94">
              <w:rPr>
                <w:b/>
                <w:sz w:val="18"/>
                <w:szCs w:val="18"/>
              </w:rPr>
              <w:t>1 432 000</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DPH</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573 245</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457 358</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389 373</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300 720</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CELKEM S DPH</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3 302 981</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2 635 252</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2 243 531</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1 732 720</w:t>
            </w:r>
          </w:p>
        </w:tc>
      </w:tr>
      <w:tr w:rsidR="00721B69" w:rsidTr="00760D6B">
        <w:trPr>
          <w:trHeight w:val="284"/>
        </w:trPr>
        <w:tc>
          <w:tcPr>
            <w:tcW w:w="8476" w:type="dxa"/>
            <w:gridSpan w:val="5"/>
            <w:tcBorders>
              <w:top w:val="single" w:sz="4" w:space="0" w:color="auto"/>
              <w:left w:val="single" w:sz="4" w:space="0" w:color="auto"/>
              <w:bottom w:val="single" w:sz="4" w:space="0" w:color="auto"/>
              <w:right w:val="single" w:sz="4" w:space="0" w:color="auto"/>
            </w:tcBorders>
            <w:shd w:val="clear" w:color="000000" w:fill="auto"/>
            <w:noWrap/>
            <w:vAlign w:val="center"/>
          </w:tcPr>
          <w:p w:rsidR="00721B69" w:rsidRPr="007450E5" w:rsidRDefault="00721B69" w:rsidP="00721B69">
            <w:pPr>
              <w:pStyle w:val="Titulek"/>
              <w:rPr>
                <w:rFonts w:asciiTheme="minorHAnsi" w:hAnsiTheme="minorHAnsi"/>
                <w:i w:val="0"/>
                <w:sz w:val="20"/>
              </w:rPr>
            </w:pPr>
            <w:proofErr w:type="spellStart"/>
            <w:r w:rsidRPr="007450E5">
              <w:rPr>
                <w:rFonts w:asciiTheme="minorHAnsi" w:hAnsiTheme="minorHAnsi"/>
                <w:i w:val="0"/>
                <w:sz w:val="22"/>
              </w:rPr>
              <w:t>Tabulka</w:t>
            </w:r>
            <w:proofErr w:type="spellEnd"/>
            <w:r w:rsidRPr="007450E5">
              <w:rPr>
                <w:rFonts w:asciiTheme="minorHAnsi" w:hAnsiTheme="minorHAnsi"/>
                <w:i w:val="0"/>
                <w:sz w:val="22"/>
              </w:rPr>
              <w:t xml:space="preserve"> </w:t>
            </w:r>
            <w:r w:rsidRPr="007450E5">
              <w:rPr>
                <w:rFonts w:asciiTheme="minorHAnsi" w:hAnsiTheme="minorHAnsi"/>
                <w:i w:val="0"/>
                <w:sz w:val="22"/>
              </w:rPr>
              <w:fldChar w:fldCharType="begin"/>
            </w:r>
            <w:r w:rsidRPr="007450E5">
              <w:rPr>
                <w:rFonts w:asciiTheme="minorHAnsi" w:hAnsiTheme="minorHAnsi"/>
                <w:i w:val="0"/>
                <w:sz w:val="22"/>
              </w:rPr>
              <w:instrText xml:space="preserve"> STYLEREF 1 \s </w:instrText>
            </w:r>
            <w:r w:rsidRPr="007450E5">
              <w:rPr>
                <w:rFonts w:asciiTheme="minorHAnsi" w:hAnsiTheme="minorHAnsi"/>
                <w:i w:val="0"/>
                <w:sz w:val="22"/>
              </w:rPr>
              <w:fldChar w:fldCharType="separate"/>
            </w:r>
            <w:r w:rsidR="00A1335F">
              <w:rPr>
                <w:rFonts w:asciiTheme="minorHAnsi" w:hAnsiTheme="minorHAnsi"/>
                <w:i w:val="0"/>
                <w:noProof/>
                <w:sz w:val="22"/>
              </w:rPr>
              <w:t>3</w:t>
            </w:r>
            <w:r w:rsidRPr="007450E5">
              <w:rPr>
                <w:rFonts w:asciiTheme="minorHAnsi" w:hAnsiTheme="minorHAnsi"/>
                <w:i w:val="0"/>
                <w:noProof/>
                <w:sz w:val="22"/>
              </w:rPr>
              <w:fldChar w:fldCharType="end"/>
            </w:r>
            <w:r w:rsidRPr="007450E5">
              <w:rPr>
                <w:rFonts w:asciiTheme="minorHAnsi" w:hAnsiTheme="minorHAnsi"/>
                <w:i w:val="0"/>
                <w:sz w:val="22"/>
              </w:rPr>
              <w:t>.</w:t>
            </w:r>
            <w:r w:rsidRPr="007450E5">
              <w:rPr>
                <w:rFonts w:asciiTheme="minorHAnsi" w:hAnsiTheme="minorHAnsi"/>
                <w:i w:val="0"/>
                <w:sz w:val="22"/>
              </w:rPr>
              <w:fldChar w:fldCharType="begin"/>
            </w:r>
            <w:r w:rsidRPr="007450E5">
              <w:rPr>
                <w:rFonts w:asciiTheme="minorHAnsi" w:hAnsiTheme="minorHAnsi"/>
                <w:i w:val="0"/>
                <w:sz w:val="22"/>
              </w:rPr>
              <w:instrText xml:space="preserve"> SEQ Tabulka \* ARABIC \s 1 </w:instrText>
            </w:r>
            <w:r w:rsidRPr="007450E5">
              <w:rPr>
                <w:rFonts w:asciiTheme="minorHAnsi" w:hAnsiTheme="minorHAnsi"/>
                <w:i w:val="0"/>
                <w:sz w:val="22"/>
              </w:rPr>
              <w:fldChar w:fldCharType="separate"/>
            </w:r>
            <w:r w:rsidR="00A1335F">
              <w:rPr>
                <w:rFonts w:asciiTheme="minorHAnsi" w:hAnsiTheme="minorHAnsi"/>
                <w:i w:val="0"/>
                <w:noProof/>
                <w:sz w:val="22"/>
              </w:rPr>
              <w:t>4</w:t>
            </w:r>
            <w:r w:rsidRPr="007450E5">
              <w:rPr>
                <w:rFonts w:asciiTheme="minorHAnsi" w:hAnsiTheme="minorHAnsi"/>
                <w:i w:val="0"/>
                <w:noProof/>
                <w:sz w:val="22"/>
              </w:rPr>
              <w:fldChar w:fldCharType="end"/>
            </w:r>
            <w:r w:rsidRPr="007450E5">
              <w:rPr>
                <w:rFonts w:asciiTheme="minorHAnsi" w:hAnsiTheme="minorHAnsi"/>
                <w:i w:val="0"/>
                <w:sz w:val="22"/>
              </w:rPr>
              <w:t xml:space="preserve"> – </w:t>
            </w:r>
            <w:r w:rsidRPr="007450E5">
              <w:rPr>
                <w:rFonts w:asciiTheme="minorHAnsi" w:hAnsiTheme="minorHAnsi"/>
                <w:i w:val="0"/>
                <w:sz w:val="22"/>
                <w:lang w:val="cs-CZ"/>
              </w:rPr>
              <w:t>Investiční náklady v tis. Kč (roky 2031 – 2034), CÚ 2016</w:t>
            </w:r>
          </w:p>
        </w:tc>
      </w:tr>
    </w:tbl>
    <w:p w:rsidR="008D07CA" w:rsidRDefault="008D07CA" w:rsidP="00BC0355">
      <w:pPr>
        <w:spacing w:after="0" w:line="240" w:lineRule="auto"/>
        <w:jc w:val="both"/>
      </w:pPr>
    </w:p>
    <w:tbl>
      <w:tblPr>
        <w:tblW w:w="8476" w:type="dxa"/>
        <w:tblInd w:w="70" w:type="dxa"/>
        <w:tblLayout w:type="fixed"/>
        <w:tblCellMar>
          <w:left w:w="70" w:type="dxa"/>
          <w:right w:w="70" w:type="dxa"/>
        </w:tblCellMar>
        <w:tblLook w:val="04A0" w:firstRow="1" w:lastRow="0" w:firstColumn="1" w:lastColumn="0" w:noHBand="0" w:noVBand="1"/>
      </w:tblPr>
      <w:tblGrid>
        <w:gridCol w:w="3149"/>
        <w:gridCol w:w="1331"/>
        <w:gridCol w:w="1332"/>
        <w:gridCol w:w="1332"/>
        <w:gridCol w:w="1332"/>
      </w:tblGrid>
      <w:tr w:rsidR="00721B69" w:rsidRPr="00E001CB" w:rsidTr="00760D6B">
        <w:trPr>
          <w:trHeight w:val="578"/>
        </w:trPr>
        <w:tc>
          <w:tcPr>
            <w:tcW w:w="3149" w:type="dxa"/>
            <w:tcBorders>
              <w:top w:val="single" w:sz="4" w:space="0" w:color="auto"/>
              <w:left w:val="single" w:sz="4" w:space="0" w:color="auto"/>
              <w:right w:val="single" w:sz="4" w:space="0" w:color="auto"/>
            </w:tcBorders>
            <w:shd w:val="clear" w:color="auto" w:fill="D9D9D9"/>
            <w:vAlign w:val="center"/>
          </w:tcPr>
          <w:p w:rsidR="00721B69" w:rsidRPr="005225D5" w:rsidRDefault="00721B69" w:rsidP="00760D6B">
            <w:pPr>
              <w:keepNext/>
              <w:keepLines/>
              <w:spacing w:after="0" w:line="240" w:lineRule="auto"/>
              <w:jc w:val="center"/>
              <w:rPr>
                <w:b/>
                <w:szCs w:val="20"/>
              </w:rPr>
            </w:pPr>
            <w:r w:rsidRPr="005225D5">
              <w:rPr>
                <w:b/>
              </w:rPr>
              <w:br w:type="page"/>
            </w:r>
            <w:r w:rsidRPr="005225D5">
              <w:rPr>
                <w:b/>
                <w:szCs w:val="20"/>
              </w:rPr>
              <w:t>rok</w:t>
            </w:r>
          </w:p>
        </w:tc>
        <w:tc>
          <w:tcPr>
            <w:tcW w:w="1331" w:type="dxa"/>
            <w:tcBorders>
              <w:top w:val="single" w:sz="4" w:space="0" w:color="auto"/>
              <w:left w:val="nil"/>
              <w:bottom w:val="single" w:sz="4" w:space="0" w:color="auto"/>
              <w:right w:val="single" w:sz="4" w:space="0" w:color="auto"/>
            </w:tcBorders>
            <w:shd w:val="clear" w:color="auto" w:fill="D9D9D9"/>
            <w:vAlign w:val="center"/>
          </w:tcPr>
          <w:p w:rsidR="00721B69" w:rsidRPr="00856F4D" w:rsidRDefault="00721B69" w:rsidP="00721B69">
            <w:pPr>
              <w:keepNext/>
              <w:keepLines/>
              <w:spacing w:after="0" w:line="240" w:lineRule="auto"/>
              <w:jc w:val="center"/>
              <w:rPr>
                <w:b/>
                <w:szCs w:val="20"/>
              </w:rPr>
            </w:pPr>
            <w:r>
              <w:rPr>
                <w:b/>
                <w:szCs w:val="20"/>
              </w:rPr>
              <w:t>2035</w:t>
            </w:r>
          </w:p>
        </w:tc>
        <w:tc>
          <w:tcPr>
            <w:tcW w:w="1332" w:type="dxa"/>
            <w:tcBorders>
              <w:top w:val="single" w:sz="4" w:space="0" w:color="auto"/>
              <w:left w:val="nil"/>
              <w:bottom w:val="single" w:sz="4" w:space="0" w:color="auto"/>
              <w:right w:val="single" w:sz="4" w:space="0" w:color="auto"/>
            </w:tcBorders>
            <w:shd w:val="clear" w:color="auto" w:fill="D9D9D9"/>
            <w:vAlign w:val="center"/>
          </w:tcPr>
          <w:p w:rsidR="00721B69" w:rsidRPr="00856F4D" w:rsidRDefault="00721B69" w:rsidP="00721B69">
            <w:pPr>
              <w:keepNext/>
              <w:keepLines/>
              <w:spacing w:after="0" w:line="240" w:lineRule="auto"/>
              <w:jc w:val="center"/>
              <w:rPr>
                <w:b/>
                <w:szCs w:val="20"/>
              </w:rPr>
            </w:pPr>
            <w:r>
              <w:rPr>
                <w:b/>
                <w:szCs w:val="20"/>
              </w:rPr>
              <w:t>2036</w:t>
            </w:r>
          </w:p>
        </w:tc>
        <w:tc>
          <w:tcPr>
            <w:tcW w:w="1332" w:type="dxa"/>
            <w:tcBorders>
              <w:top w:val="single" w:sz="4" w:space="0" w:color="auto"/>
              <w:left w:val="nil"/>
              <w:bottom w:val="single" w:sz="4" w:space="0" w:color="auto"/>
              <w:right w:val="single" w:sz="4" w:space="0" w:color="auto"/>
            </w:tcBorders>
            <w:shd w:val="clear" w:color="auto" w:fill="D9D9D9"/>
            <w:vAlign w:val="center"/>
          </w:tcPr>
          <w:p w:rsidR="00721B69" w:rsidRPr="00856F4D" w:rsidRDefault="00721B69" w:rsidP="00721B69">
            <w:pPr>
              <w:keepNext/>
              <w:keepLines/>
              <w:spacing w:after="0" w:line="240" w:lineRule="auto"/>
              <w:jc w:val="center"/>
              <w:rPr>
                <w:b/>
                <w:szCs w:val="20"/>
              </w:rPr>
            </w:pPr>
            <w:r>
              <w:rPr>
                <w:b/>
                <w:szCs w:val="20"/>
              </w:rPr>
              <w:t>2037</w:t>
            </w:r>
          </w:p>
        </w:tc>
        <w:tc>
          <w:tcPr>
            <w:tcW w:w="1332" w:type="dxa"/>
            <w:tcBorders>
              <w:top w:val="single" w:sz="4" w:space="0" w:color="auto"/>
              <w:left w:val="nil"/>
              <w:bottom w:val="single" w:sz="4" w:space="0" w:color="auto"/>
              <w:right w:val="single" w:sz="4" w:space="0" w:color="auto"/>
            </w:tcBorders>
            <w:shd w:val="clear" w:color="auto" w:fill="D9D9D9"/>
            <w:vAlign w:val="center"/>
          </w:tcPr>
          <w:p w:rsidR="00721B69" w:rsidRDefault="00721B69" w:rsidP="00760D6B">
            <w:pPr>
              <w:keepNext/>
              <w:keepLines/>
              <w:spacing w:after="0" w:line="240" w:lineRule="auto"/>
              <w:jc w:val="center"/>
              <w:rPr>
                <w:b/>
                <w:szCs w:val="20"/>
              </w:rPr>
            </w:pPr>
            <w:r>
              <w:rPr>
                <w:b/>
                <w:szCs w:val="20"/>
              </w:rPr>
              <w:t>CELKEM</w:t>
            </w:r>
          </w:p>
          <w:p w:rsidR="00721B69" w:rsidRPr="00721B69" w:rsidRDefault="00721B69" w:rsidP="00760D6B">
            <w:pPr>
              <w:keepNext/>
              <w:keepLines/>
              <w:spacing w:after="0" w:line="240" w:lineRule="auto"/>
              <w:jc w:val="center"/>
              <w:rPr>
                <w:szCs w:val="20"/>
              </w:rPr>
            </w:pPr>
            <w:r w:rsidRPr="00721B69">
              <w:rPr>
                <w:sz w:val="16"/>
                <w:szCs w:val="20"/>
              </w:rPr>
              <w:t>(za celou stavbu)</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Přípravná a projektová dokumentace</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nil"/>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nil"/>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nil"/>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4 402 958</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Zábory a nákupy pozemků</w:t>
            </w:r>
          </w:p>
        </w:tc>
        <w:tc>
          <w:tcPr>
            <w:tcW w:w="1331" w:type="dxa"/>
            <w:tcBorders>
              <w:top w:val="nil"/>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nil"/>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nil"/>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nil"/>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Stavby a konstrukce</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934 111</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558 711</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411 715</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46 346 925</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Stroje a zařízení</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0</w:t>
            </w:r>
          </w:p>
        </w:tc>
      </w:tr>
      <w:tr w:rsidR="003B3D94" w:rsidRPr="00E001CB"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Technická asistence, propagace</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9 341</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5 587</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4 117</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463 469</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Technický dozor</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42 035</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25 142</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18 527</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2 085 612</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b/>
                <w:sz w:val="18"/>
                <w:szCs w:val="20"/>
              </w:rPr>
            </w:pPr>
            <w:r w:rsidRPr="005225D5">
              <w:rPr>
                <w:b/>
                <w:sz w:val="18"/>
                <w:szCs w:val="20"/>
              </w:rPr>
              <w:t>CELKEM (CIN bez rezervy)</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b/>
                <w:sz w:val="18"/>
                <w:szCs w:val="18"/>
              </w:rPr>
            </w:pPr>
            <w:r w:rsidRPr="003B3D94">
              <w:rPr>
                <w:b/>
                <w:sz w:val="18"/>
                <w:szCs w:val="18"/>
              </w:rPr>
              <w:t>985 488</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b/>
                <w:sz w:val="18"/>
                <w:szCs w:val="18"/>
              </w:rPr>
            </w:pPr>
            <w:r w:rsidRPr="003B3D94">
              <w:rPr>
                <w:b/>
                <w:sz w:val="18"/>
                <w:szCs w:val="18"/>
              </w:rPr>
              <w:t>589 440</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b/>
                <w:sz w:val="18"/>
                <w:szCs w:val="18"/>
              </w:rPr>
            </w:pPr>
            <w:r w:rsidRPr="003B3D94">
              <w:rPr>
                <w:b/>
                <w:sz w:val="18"/>
                <w:szCs w:val="18"/>
              </w:rPr>
              <w:t>434 360</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b/>
                <w:sz w:val="18"/>
                <w:szCs w:val="18"/>
              </w:rPr>
            </w:pPr>
            <w:r w:rsidRPr="003B3D94">
              <w:rPr>
                <w:b/>
                <w:sz w:val="18"/>
                <w:szCs w:val="18"/>
              </w:rPr>
              <w:t>53 298 964</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Rezerva</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93 411</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55 871</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41 172</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4 634 692</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b/>
                <w:sz w:val="18"/>
                <w:szCs w:val="20"/>
              </w:rPr>
            </w:pPr>
            <w:r w:rsidRPr="005225D5">
              <w:rPr>
                <w:b/>
                <w:sz w:val="18"/>
                <w:szCs w:val="20"/>
              </w:rPr>
              <w:t>CELKEM (CIN)</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b/>
                <w:sz w:val="18"/>
                <w:szCs w:val="18"/>
              </w:rPr>
            </w:pPr>
            <w:r w:rsidRPr="003B3D94">
              <w:rPr>
                <w:b/>
                <w:sz w:val="18"/>
                <w:szCs w:val="18"/>
              </w:rPr>
              <w:t>1 078 899</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b/>
                <w:sz w:val="18"/>
                <w:szCs w:val="18"/>
              </w:rPr>
            </w:pPr>
            <w:r w:rsidRPr="003B3D94">
              <w:rPr>
                <w:b/>
                <w:sz w:val="18"/>
                <w:szCs w:val="18"/>
              </w:rPr>
              <w:t>645 311</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b/>
                <w:sz w:val="18"/>
                <w:szCs w:val="18"/>
              </w:rPr>
            </w:pPr>
            <w:r w:rsidRPr="003B3D94">
              <w:rPr>
                <w:b/>
                <w:sz w:val="18"/>
                <w:szCs w:val="18"/>
              </w:rPr>
              <w:t>475 531</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b/>
                <w:sz w:val="18"/>
                <w:szCs w:val="18"/>
              </w:rPr>
            </w:pPr>
            <w:r w:rsidRPr="003B3D94">
              <w:rPr>
                <w:b/>
                <w:sz w:val="18"/>
                <w:szCs w:val="18"/>
              </w:rPr>
              <w:t>57 933 656</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DPH</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226 569</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135 515</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99 862</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12 166 068</w:t>
            </w:r>
          </w:p>
        </w:tc>
      </w:tr>
      <w:tr w:rsidR="003B3D94" w:rsidTr="003B3D94">
        <w:trPr>
          <w:trHeight w:val="284"/>
        </w:trPr>
        <w:tc>
          <w:tcPr>
            <w:tcW w:w="3149"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3B3D94" w:rsidRPr="005225D5" w:rsidRDefault="003B3D94" w:rsidP="00760D6B">
            <w:pPr>
              <w:spacing w:after="0" w:line="240" w:lineRule="auto"/>
              <w:rPr>
                <w:sz w:val="18"/>
                <w:szCs w:val="20"/>
              </w:rPr>
            </w:pPr>
            <w:r w:rsidRPr="005225D5">
              <w:rPr>
                <w:sz w:val="18"/>
                <w:szCs w:val="20"/>
              </w:rPr>
              <w:t>CELKEM S DPH</w:t>
            </w:r>
          </w:p>
        </w:tc>
        <w:tc>
          <w:tcPr>
            <w:tcW w:w="1331" w:type="dxa"/>
            <w:tcBorders>
              <w:top w:val="single" w:sz="4" w:space="0" w:color="auto"/>
              <w:left w:val="nil"/>
              <w:bottom w:val="single" w:sz="4" w:space="0" w:color="auto"/>
              <w:right w:val="single" w:sz="4" w:space="0" w:color="auto"/>
            </w:tcBorders>
            <w:shd w:val="clear" w:color="auto" w:fill="auto"/>
            <w:noWrap/>
            <w:vAlign w:val="center"/>
          </w:tcPr>
          <w:p w:rsidR="003B3D94" w:rsidRPr="003B3D94" w:rsidRDefault="003B3D94" w:rsidP="003B3D94">
            <w:pPr>
              <w:spacing w:after="0" w:line="240" w:lineRule="auto"/>
              <w:ind w:right="92"/>
              <w:jc w:val="right"/>
              <w:rPr>
                <w:sz w:val="18"/>
                <w:szCs w:val="18"/>
              </w:rPr>
            </w:pPr>
            <w:r w:rsidRPr="003B3D94">
              <w:rPr>
                <w:sz w:val="18"/>
                <w:szCs w:val="18"/>
              </w:rPr>
              <w:t>1 305 467</w:t>
            </w:r>
          </w:p>
        </w:tc>
        <w:tc>
          <w:tcPr>
            <w:tcW w:w="1332" w:type="dxa"/>
            <w:tcBorders>
              <w:top w:val="single" w:sz="4" w:space="0" w:color="auto"/>
              <w:left w:val="nil"/>
              <w:bottom w:val="single" w:sz="4" w:space="0" w:color="auto"/>
              <w:right w:val="single" w:sz="4" w:space="0" w:color="auto"/>
            </w:tcBorders>
            <w:shd w:val="clear" w:color="auto" w:fill="auto"/>
            <w:vAlign w:val="center"/>
          </w:tcPr>
          <w:p w:rsidR="003B3D94" w:rsidRPr="003B3D94" w:rsidRDefault="003B3D94" w:rsidP="003B3D94">
            <w:pPr>
              <w:spacing w:after="0" w:line="240" w:lineRule="auto"/>
              <w:ind w:right="92"/>
              <w:jc w:val="right"/>
              <w:rPr>
                <w:sz w:val="18"/>
                <w:szCs w:val="18"/>
              </w:rPr>
            </w:pPr>
            <w:r w:rsidRPr="003B3D94">
              <w:rPr>
                <w:sz w:val="18"/>
                <w:szCs w:val="18"/>
              </w:rPr>
              <w:t>780 827</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575 393</w:t>
            </w:r>
          </w:p>
        </w:tc>
        <w:tc>
          <w:tcPr>
            <w:tcW w:w="1332" w:type="dxa"/>
            <w:tcBorders>
              <w:top w:val="single" w:sz="4" w:space="0" w:color="auto"/>
              <w:left w:val="nil"/>
              <w:bottom w:val="single" w:sz="4" w:space="0" w:color="auto"/>
              <w:right w:val="single" w:sz="4" w:space="0" w:color="auto"/>
            </w:tcBorders>
            <w:vAlign w:val="center"/>
          </w:tcPr>
          <w:p w:rsidR="003B3D94" w:rsidRPr="003B3D94" w:rsidRDefault="003B3D94" w:rsidP="003B3D94">
            <w:pPr>
              <w:spacing w:after="0" w:line="240" w:lineRule="auto"/>
              <w:ind w:right="92"/>
              <w:jc w:val="right"/>
              <w:rPr>
                <w:sz w:val="18"/>
                <w:szCs w:val="18"/>
              </w:rPr>
            </w:pPr>
            <w:r w:rsidRPr="003B3D94">
              <w:rPr>
                <w:sz w:val="18"/>
                <w:szCs w:val="18"/>
              </w:rPr>
              <w:t>70 099 724</w:t>
            </w:r>
          </w:p>
        </w:tc>
      </w:tr>
      <w:tr w:rsidR="00721B69" w:rsidTr="00760D6B">
        <w:trPr>
          <w:trHeight w:val="284"/>
        </w:trPr>
        <w:tc>
          <w:tcPr>
            <w:tcW w:w="8476" w:type="dxa"/>
            <w:gridSpan w:val="5"/>
            <w:tcBorders>
              <w:top w:val="single" w:sz="4" w:space="0" w:color="auto"/>
              <w:left w:val="single" w:sz="4" w:space="0" w:color="auto"/>
              <w:bottom w:val="single" w:sz="4" w:space="0" w:color="auto"/>
              <w:right w:val="single" w:sz="4" w:space="0" w:color="auto"/>
            </w:tcBorders>
            <w:shd w:val="clear" w:color="000000" w:fill="auto"/>
            <w:noWrap/>
            <w:vAlign w:val="center"/>
          </w:tcPr>
          <w:p w:rsidR="00721B69" w:rsidRPr="007450E5" w:rsidRDefault="00721B69" w:rsidP="00721B69">
            <w:pPr>
              <w:pStyle w:val="Titulek"/>
              <w:rPr>
                <w:rFonts w:asciiTheme="minorHAnsi" w:hAnsiTheme="minorHAnsi"/>
                <w:i w:val="0"/>
                <w:sz w:val="20"/>
              </w:rPr>
            </w:pPr>
            <w:proofErr w:type="spellStart"/>
            <w:r w:rsidRPr="007450E5">
              <w:rPr>
                <w:rFonts w:asciiTheme="minorHAnsi" w:hAnsiTheme="minorHAnsi"/>
                <w:i w:val="0"/>
                <w:sz w:val="22"/>
              </w:rPr>
              <w:t>Tabulka</w:t>
            </w:r>
            <w:proofErr w:type="spellEnd"/>
            <w:r w:rsidRPr="007450E5">
              <w:rPr>
                <w:rFonts w:asciiTheme="minorHAnsi" w:hAnsiTheme="minorHAnsi"/>
                <w:i w:val="0"/>
                <w:sz w:val="22"/>
              </w:rPr>
              <w:t xml:space="preserve"> </w:t>
            </w:r>
            <w:r w:rsidRPr="007450E5">
              <w:rPr>
                <w:rFonts w:asciiTheme="minorHAnsi" w:hAnsiTheme="minorHAnsi"/>
                <w:i w:val="0"/>
                <w:sz w:val="22"/>
              </w:rPr>
              <w:fldChar w:fldCharType="begin"/>
            </w:r>
            <w:r w:rsidRPr="007450E5">
              <w:rPr>
                <w:rFonts w:asciiTheme="minorHAnsi" w:hAnsiTheme="minorHAnsi"/>
                <w:i w:val="0"/>
                <w:sz w:val="22"/>
              </w:rPr>
              <w:instrText xml:space="preserve"> STYLEREF 1 \s </w:instrText>
            </w:r>
            <w:r w:rsidRPr="007450E5">
              <w:rPr>
                <w:rFonts w:asciiTheme="minorHAnsi" w:hAnsiTheme="minorHAnsi"/>
                <w:i w:val="0"/>
                <w:sz w:val="22"/>
              </w:rPr>
              <w:fldChar w:fldCharType="separate"/>
            </w:r>
            <w:r w:rsidR="00A1335F">
              <w:rPr>
                <w:rFonts w:asciiTheme="minorHAnsi" w:hAnsiTheme="minorHAnsi"/>
                <w:i w:val="0"/>
                <w:noProof/>
                <w:sz w:val="22"/>
              </w:rPr>
              <w:t>3</w:t>
            </w:r>
            <w:r w:rsidRPr="007450E5">
              <w:rPr>
                <w:rFonts w:asciiTheme="minorHAnsi" w:hAnsiTheme="minorHAnsi"/>
                <w:i w:val="0"/>
                <w:noProof/>
                <w:sz w:val="22"/>
              </w:rPr>
              <w:fldChar w:fldCharType="end"/>
            </w:r>
            <w:r w:rsidRPr="007450E5">
              <w:rPr>
                <w:rFonts w:asciiTheme="minorHAnsi" w:hAnsiTheme="minorHAnsi"/>
                <w:i w:val="0"/>
                <w:sz w:val="22"/>
              </w:rPr>
              <w:t>.</w:t>
            </w:r>
            <w:r w:rsidRPr="007450E5">
              <w:rPr>
                <w:rFonts w:asciiTheme="minorHAnsi" w:hAnsiTheme="minorHAnsi"/>
                <w:i w:val="0"/>
                <w:sz w:val="22"/>
              </w:rPr>
              <w:fldChar w:fldCharType="begin"/>
            </w:r>
            <w:r w:rsidRPr="007450E5">
              <w:rPr>
                <w:rFonts w:asciiTheme="minorHAnsi" w:hAnsiTheme="minorHAnsi"/>
                <w:i w:val="0"/>
                <w:sz w:val="22"/>
              </w:rPr>
              <w:instrText xml:space="preserve"> SEQ Tabulka \* ARABIC \s 1 </w:instrText>
            </w:r>
            <w:r w:rsidRPr="007450E5">
              <w:rPr>
                <w:rFonts w:asciiTheme="minorHAnsi" w:hAnsiTheme="minorHAnsi"/>
                <w:i w:val="0"/>
                <w:sz w:val="22"/>
              </w:rPr>
              <w:fldChar w:fldCharType="separate"/>
            </w:r>
            <w:r w:rsidR="00A1335F">
              <w:rPr>
                <w:rFonts w:asciiTheme="minorHAnsi" w:hAnsiTheme="minorHAnsi"/>
                <w:i w:val="0"/>
                <w:noProof/>
                <w:sz w:val="22"/>
              </w:rPr>
              <w:t>5</w:t>
            </w:r>
            <w:r w:rsidRPr="007450E5">
              <w:rPr>
                <w:rFonts w:asciiTheme="minorHAnsi" w:hAnsiTheme="minorHAnsi"/>
                <w:i w:val="0"/>
                <w:noProof/>
                <w:sz w:val="22"/>
              </w:rPr>
              <w:fldChar w:fldCharType="end"/>
            </w:r>
            <w:r w:rsidRPr="007450E5">
              <w:rPr>
                <w:rFonts w:asciiTheme="minorHAnsi" w:hAnsiTheme="minorHAnsi"/>
                <w:i w:val="0"/>
                <w:sz w:val="22"/>
              </w:rPr>
              <w:t xml:space="preserve"> – </w:t>
            </w:r>
            <w:r w:rsidRPr="007450E5">
              <w:rPr>
                <w:rFonts w:asciiTheme="minorHAnsi" w:hAnsiTheme="minorHAnsi"/>
                <w:i w:val="0"/>
                <w:sz w:val="22"/>
                <w:lang w:val="cs-CZ"/>
              </w:rPr>
              <w:t>Investiční náklady v tis. Kč (roky 2035 – 2037), CÚ 2016</w:t>
            </w:r>
          </w:p>
        </w:tc>
      </w:tr>
    </w:tbl>
    <w:p w:rsidR="00721B69" w:rsidRDefault="00721B69" w:rsidP="008D07CA">
      <w:pPr>
        <w:jc w:val="both"/>
      </w:pPr>
    </w:p>
    <w:p w:rsidR="005569FD" w:rsidRDefault="005569FD" w:rsidP="008D07CA">
      <w:pPr>
        <w:jc w:val="both"/>
      </w:pPr>
      <w:r>
        <w:t>Řešené části infrastruktury</w:t>
      </w:r>
      <w:r w:rsidRPr="005569FD">
        <w:t xml:space="preserve">, které jsou během doby hodnocení na konci životnosti, </w:t>
      </w:r>
      <w:r w:rsidRPr="005569FD">
        <w:t>j</w:t>
      </w:r>
      <w:r>
        <w:t>sou během hodnotícího období průběžně</w:t>
      </w:r>
      <w:r w:rsidRPr="005569FD">
        <w:t xml:space="preserve"> </w:t>
      </w:r>
      <w:r w:rsidRPr="003C6380">
        <w:rPr>
          <w:b/>
        </w:rPr>
        <w:t>obnovovány formou reinvestic</w:t>
      </w:r>
      <w:r w:rsidRPr="005569FD">
        <w:t>. Tyto reinvestice jsou vyjádřeny jako součást oprav stavu s projektem v následující kapitole.</w:t>
      </w:r>
    </w:p>
    <w:p w:rsidR="00186E22" w:rsidRDefault="00186E22" w:rsidP="00186E22">
      <w:pPr>
        <w:pStyle w:val="Nadpis3"/>
        <w:numPr>
          <w:ilvl w:val="2"/>
          <w:numId w:val="18"/>
        </w:numPr>
        <w:ind w:left="709"/>
      </w:pPr>
      <w:bookmarkStart w:id="10" w:name="_Toc457161114"/>
      <w:r w:rsidRPr="00186E22">
        <w:t>Náklady na údržbu a opravy železniční infrastruktury</w:t>
      </w:r>
      <w:bookmarkEnd w:id="10"/>
    </w:p>
    <w:p w:rsidR="00186E22" w:rsidRDefault="00171291" w:rsidP="00186E22">
      <w:pPr>
        <w:jc w:val="both"/>
      </w:pPr>
      <w:r w:rsidRPr="00171291">
        <w:t>Náklady na údržbu a opravy infrastruktury byly vyčísleny zvlášť pro variantu projektovou a Bez projektu.</w:t>
      </w:r>
    </w:p>
    <w:p w:rsidR="00760D6B" w:rsidRDefault="00760D6B" w:rsidP="00186E22">
      <w:pPr>
        <w:jc w:val="both"/>
        <w:rPr>
          <w:b/>
        </w:rPr>
      </w:pPr>
      <w:r w:rsidRPr="00760D6B">
        <w:rPr>
          <w:b/>
        </w:rPr>
        <w:t>Varianta Bez Projektu</w:t>
      </w:r>
    </w:p>
    <w:p w:rsidR="00760D6B" w:rsidRDefault="00760D6B" w:rsidP="00760D6B">
      <w:pPr>
        <w:jc w:val="both"/>
      </w:pPr>
      <w:r>
        <w:t xml:space="preserve">Při výpočtu nákladů varianty Bez projektu se vycházelo z analýzy současného stavu trakčního, zabezpečovacího a sdělovacího zařízení. Náklady varianty Bez projektu byly sledovány zvlášť jako náklady na běžnou údržbu a pravidelné opravy infrastruktury. </w:t>
      </w:r>
    </w:p>
    <w:p w:rsidR="00760D6B" w:rsidRPr="007907B2" w:rsidRDefault="00760D6B" w:rsidP="007B1AF8">
      <w:pPr>
        <w:jc w:val="both"/>
      </w:pPr>
      <w:r>
        <w:lastRenderedPageBreak/>
        <w:t xml:space="preserve">V případě provozních nákladů na běžnou údržbu byla jejich výše stanovena s použitím </w:t>
      </w:r>
      <w:r w:rsidR="00DD7741">
        <w:t xml:space="preserve">průměrných </w:t>
      </w:r>
      <w:r>
        <w:t xml:space="preserve">sazeb </w:t>
      </w:r>
      <w:r w:rsidR="00DD7741">
        <w:t>vypočtených podle komplexních dat získaných od SŽDC v rámci</w:t>
      </w:r>
      <w:r>
        <w:t xml:space="preserve"> </w:t>
      </w:r>
      <w:r w:rsidR="00DD7741">
        <w:t xml:space="preserve">sumarizace na </w:t>
      </w:r>
      <w:r>
        <w:t xml:space="preserve">průměrné roční měrné sazby údržby na kilometr podle profesí. Pro správné vyčíslení byly sledované tratě rozděleny podle technických parametrů do </w:t>
      </w:r>
      <w:r w:rsidR="000B7074">
        <w:t>tříd</w:t>
      </w:r>
      <w:r w:rsidRPr="007907B2">
        <w:t>.</w:t>
      </w:r>
      <w:r>
        <w:rPr>
          <w:color w:val="FF0000"/>
        </w:rPr>
        <w:t xml:space="preserve"> </w:t>
      </w:r>
      <w:r w:rsidR="007907B2" w:rsidRPr="007907B2">
        <w:t>Parametry tříd a v</w:t>
      </w:r>
      <w:r w:rsidRPr="007907B2">
        <w:t>ýsledné kilometrické délky jsou shrnuty v následující tabulce.</w:t>
      </w:r>
    </w:p>
    <w:tbl>
      <w:tblPr>
        <w:tblW w:w="8789" w:type="dxa"/>
        <w:tblInd w:w="70" w:type="dxa"/>
        <w:tblLayout w:type="fixed"/>
        <w:tblCellMar>
          <w:left w:w="70" w:type="dxa"/>
          <w:right w:w="70" w:type="dxa"/>
        </w:tblCellMar>
        <w:tblLook w:val="04A0" w:firstRow="1" w:lastRow="0" w:firstColumn="1" w:lastColumn="0" w:noHBand="0" w:noVBand="1"/>
      </w:tblPr>
      <w:tblGrid>
        <w:gridCol w:w="1165"/>
        <w:gridCol w:w="1103"/>
        <w:gridCol w:w="1134"/>
        <w:gridCol w:w="1418"/>
        <w:gridCol w:w="2551"/>
        <w:gridCol w:w="1418"/>
      </w:tblGrid>
      <w:tr w:rsidR="000B7074" w:rsidRPr="00E001CB" w:rsidTr="000B7074">
        <w:trPr>
          <w:trHeight w:val="397"/>
        </w:trPr>
        <w:tc>
          <w:tcPr>
            <w:tcW w:w="1165" w:type="dxa"/>
            <w:vMerge w:val="restart"/>
            <w:tcBorders>
              <w:top w:val="single" w:sz="4" w:space="0" w:color="auto"/>
              <w:left w:val="single" w:sz="4" w:space="0" w:color="auto"/>
              <w:right w:val="single" w:sz="4" w:space="0" w:color="auto"/>
            </w:tcBorders>
            <w:shd w:val="clear" w:color="auto" w:fill="D9D9D9"/>
            <w:vAlign w:val="center"/>
          </w:tcPr>
          <w:p w:rsidR="000B7074" w:rsidRPr="005225D5" w:rsidRDefault="000B7074" w:rsidP="000B7074">
            <w:pPr>
              <w:keepNext/>
              <w:keepLines/>
              <w:spacing w:after="0" w:line="240" w:lineRule="auto"/>
              <w:jc w:val="center"/>
              <w:rPr>
                <w:b/>
                <w:szCs w:val="20"/>
              </w:rPr>
            </w:pPr>
            <w:r w:rsidRPr="005225D5">
              <w:rPr>
                <w:b/>
              </w:rPr>
              <w:br w:type="page"/>
            </w:r>
            <w:r>
              <w:rPr>
                <w:b/>
                <w:szCs w:val="20"/>
              </w:rPr>
              <w:t>třída</w:t>
            </w:r>
          </w:p>
        </w:tc>
        <w:tc>
          <w:tcPr>
            <w:tcW w:w="6206" w:type="dxa"/>
            <w:gridSpan w:val="4"/>
            <w:tcBorders>
              <w:top w:val="single" w:sz="4" w:space="0" w:color="auto"/>
              <w:left w:val="nil"/>
              <w:bottom w:val="single" w:sz="4" w:space="0" w:color="auto"/>
              <w:right w:val="single" w:sz="4" w:space="0" w:color="auto"/>
            </w:tcBorders>
            <w:shd w:val="clear" w:color="auto" w:fill="D9D9D9"/>
            <w:vAlign w:val="center"/>
          </w:tcPr>
          <w:p w:rsidR="000B7074" w:rsidRDefault="000B7074" w:rsidP="00760D6B">
            <w:pPr>
              <w:keepNext/>
              <w:keepLines/>
              <w:spacing w:after="0" w:line="240" w:lineRule="auto"/>
              <w:jc w:val="center"/>
              <w:rPr>
                <w:b/>
                <w:szCs w:val="20"/>
              </w:rPr>
            </w:pPr>
            <w:r>
              <w:rPr>
                <w:b/>
                <w:szCs w:val="20"/>
              </w:rPr>
              <w:t>parametry</w:t>
            </w:r>
          </w:p>
        </w:tc>
        <w:tc>
          <w:tcPr>
            <w:tcW w:w="1418" w:type="dxa"/>
            <w:vMerge w:val="restart"/>
            <w:tcBorders>
              <w:top w:val="single" w:sz="4" w:space="0" w:color="auto"/>
              <w:left w:val="single" w:sz="4" w:space="0" w:color="auto"/>
              <w:right w:val="single" w:sz="4" w:space="0" w:color="auto"/>
            </w:tcBorders>
            <w:shd w:val="clear" w:color="auto" w:fill="D9D9D9"/>
            <w:vAlign w:val="center"/>
          </w:tcPr>
          <w:p w:rsidR="000B7074" w:rsidRPr="00856F4D" w:rsidRDefault="000B7074" w:rsidP="00760D6B">
            <w:pPr>
              <w:keepNext/>
              <w:keepLines/>
              <w:spacing w:after="0" w:line="240" w:lineRule="auto"/>
              <w:jc w:val="center"/>
              <w:rPr>
                <w:b/>
                <w:szCs w:val="20"/>
              </w:rPr>
            </w:pPr>
            <w:r>
              <w:rPr>
                <w:b/>
                <w:szCs w:val="20"/>
              </w:rPr>
              <w:t>celková délka [km]</w:t>
            </w:r>
          </w:p>
        </w:tc>
      </w:tr>
      <w:tr w:rsidR="000B7074" w:rsidRPr="00E001CB" w:rsidTr="00BB182C">
        <w:trPr>
          <w:trHeight w:val="397"/>
        </w:trPr>
        <w:tc>
          <w:tcPr>
            <w:tcW w:w="1165" w:type="dxa"/>
            <w:vMerge/>
            <w:tcBorders>
              <w:left w:val="single" w:sz="4" w:space="0" w:color="auto"/>
              <w:right w:val="single" w:sz="4" w:space="0" w:color="auto"/>
            </w:tcBorders>
            <w:shd w:val="clear" w:color="auto" w:fill="D9D9D9"/>
            <w:vAlign w:val="center"/>
          </w:tcPr>
          <w:p w:rsidR="000B7074" w:rsidRPr="005225D5" w:rsidRDefault="000B7074" w:rsidP="00760D6B">
            <w:pPr>
              <w:keepNext/>
              <w:keepLines/>
              <w:spacing w:after="0" w:line="240" w:lineRule="auto"/>
              <w:jc w:val="center"/>
              <w:rPr>
                <w:b/>
              </w:rPr>
            </w:pPr>
          </w:p>
        </w:tc>
        <w:tc>
          <w:tcPr>
            <w:tcW w:w="1103" w:type="dxa"/>
            <w:tcBorders>
              <w:top w:val="single" w:sz="4" w:space="0" w:color="auto"/>
              <w:left w:val="nil"/>
              <w:bottom w:val="single" w:sz="4" w:space="0" w:color="auto"/>
              <w:right w:val="single" w:sz="4" w:space="0" w:color="auto"/>
            </w:tcBorders>
            <w:shd w:val="clear" w:color="auto" w:fill="D9D9D9"/>
            <w:vAlign w:val="center"/>
          </w:tcPr>
          <w:p w:rsidR="000B7074" w:rsidRDefault="000B7074" w:rsidP="000B7074">
            <w:pPr>
              <w:keepNext/>
              <w:keepLines/>
              <w:spacing w:after="0" w:line="240" w:lineRule="auto"/>
              <w:jc w:val="center"/>
              <w:rPr>
                <w:b/>
                <w:szCs w:val="20"/>
              </w:rPr>
            </w:pPr>
            <w:r>
              <w:rPr>
                <w:b/>
                <w:szCs w:val="20"/>
              </w:rPr>
              <w:t>kategorie</w:t>
            </w:r>
          </w:p>
        </w:tc>
        <w:tc>
          <w:tcPr>
            <w:tcW w:w="1134" w:type="dxa"/>
            <w:tcBorders>
              <w:top w:val="single" w:sz="4" w:space="0" w:color="auto"/>
              <w:left w:val="nil"/>
              <w:bottom w:val="single" w:sz="4" w:space="0" w:color="auto"/>
              <w:right w:val="single" w:sz="4" w:space="0" w:color="auto"/>
            </w:tcBorders>
            <w:shd w:val="clear" w:color="auto" w:fill="D9D9D9"/>
            <w:vAlign w:val="center"/>
          </w:tcPr>
          <w:p w:rsidR="000B7074" w:rsidRDefault="000B7074" w:rsidP="000B7074">
            <w:pPr>
              <w:keepNext/>
              <w:keepLines/>
              <w:spacing w:after="0" w:line="240" w:lineRule="auto"/>
              <w:jc w:val="center"/>
              <w:rPr>
                <w:b/>
                <w:szCs w:val="20"/>
              </w:rPr>
            </w:pPr>
            <w:proofErr w:type="gramStart"/>
            <w:r>
              <w:rPr>
                <w:b/>
                <w:szCs w:val="20"/>
              </w:rPr>
              <w:t>počet TK</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0B7074" w:rsidRDefault="000B7074" w:rsidP="000B7074">
            <w:pPr>
              <w:keepNext/>
              <w:keepLines/>
              <w:spacing w:after="0" w:line="240" w:lineRule="auto"/>
              <w:jc w:val="center"/>
              <w:rPr>
                <w:b/>
                <w:szCs w:val="20"/>
              </w:rPr>
            </w:pPr>
            <w:r>
              <w:rPr>
                <w:b/>
                <w:szCs w:val="20"/>
              </w:rPr>
              <w:t>trakce</w:t>
            </w:r>
          </w:p>
        </w:tc>
        <w:tc>
          <w:tcPr>
            <w:tcW w:w="2551" w:type="dxa"/>
            <w:tcBorders>
              <w:top w:val="single" w:sz="4" w:space="0" w:color="auto"/>
              <w:left w:val="single" w:sz="4" w:space="0" w:color="auto"/>
              <w:bottom w:val="single" w:sz="4" w:space="0" w:color="auto"/>
              <w:right w:val="single" w:sz="4" w:space="0" w:color="auto"/>
            </w:tcBorders>
            <w:shd w:val="clear" w:color="auto" w:fill="D9D9D9"/>
            <w:vAlign w:val="center"/>
          </w:tcPr>
          <w:p w:rsidR="000B7074" w:rsidRDefault="000B7074" w:rsidP="000B7074">
            <w:pPr>
              <w:keepNext/>
              <w:keepLines/>
              <w:spacing w:after="0" w:line="240" w:lineRule="auto"/>
              <w:jc w:val="center"/>
              <w:rPr>
                <w:b/>
                <w:szCs w:val="20"/>
              </w:rPr>
            </w:pPr>
            <w:r>
              <w:rPr>
                <w:b/>
                <w:szCs w:val="20"/>
              </w:rPr>
              <w:t>poznámka</w:t>
            </w:r>
          </w:p>
        </w:tc>
        <w:tc>
          <w:tcPr>
            <w:tcW w:w="1418" w:type="dxa"/>
            <w:vMerge/>
            <w:tcBorders>
              <w:left w:val="single" w:sz="4" w:space="0" w:color="auto"/>
              <w:bottom w:val="single" w:sz="4" w:space="0" w:color="auto"/>
              <w:right w:val="single" w:sz="4" w:space="0" w:color="auto"/>
            </w:tcBorders>
            <w:shd w:val="clear" w:color="auto" w:fill="D9D9D9"/>
            <w:vAlign w:val="center"/>
          </w:tcPr>
          <w:p w:rsidR="000B7074" w:rsidRDefault="000B7074" w:rsidP="00760D6B">
            <w:pPr>
              <w:keepNext/>
              <w:keepLines/>
              <w:spacing w:after="0" w:line="240" w:lineRule="auto"/>
              <w:jc w:val="center"/>
              <w:rPr>
                <w:b/>
                <w:szCs w:val="20"/>
              </w:rPr>
            </w:pPr>
          </w:p>
        </w:tc>
      </w:tr>
      <w:tr w:rsidR="00BB182C" w:rsidRPr="00E001CB" w:rsidTr="00BB182C">
        <w:trPr>
          <w:trHeight w:val="290"/>
        </w:trPr>
        <w:tc>
          <w:tcPr>
            <w:tcW w:w="1165"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B182C" w:rsidRPr="005225D5" w:rsidRDefault="00BB182C" w:rsidP="00760D6B">
            <w:pPr>
              <w:spacing w:after="0" w:line="240" w:lineRule="auto"/>
              <w:jc w:val="center"/>
              <w:rPr>
                <w:sz w:val="18"/>
                <w:szCs w:val="20"/>
              </w:rPr>
            </w:pPr>
            <w:r>
              <w:rPr>
                <w:sz w:val="18"/>
                <w:szCs w:val="20"/>
              </w:rPr>
              <w:t>TC1</w:t>
            </w:r>
          </w:p>
        </w:tc>
        <w:tc>
          <w:tcPr>
            <w:tcW w:w="1103" w:type="dxa"/>
            <w:vMerge w:val="restart"/>
            <w:tcBorders>
              <w:top w:val="single" w:sz="4" w:space="0" w:color="auto"/>
              <w:left w:val="nil"/>
              <w:right w:val="single" w:sz="4" w:space="0" w:color="auto"/>
            </w:tcBorders>
            <w:shd w:val="clear" w:color="auto" w:fill="auto"/>
            <w:noWrap/>
            <w:vAlign w:val="center"/>
          </w:tcPr>
          <w:p w:rsidR="00BB182C" w:rsidRPr="00042579" w:rsidRDefault="00BB182C" w:rsidP="00BB182C">
            <w:pPr>
              <w:spacing w:after="0" w:line="240" w:lineRule="auto"/>
              <w:ind w:right="92"/>
              <w:jc w:val="center"/>
              <w:rPr>
                <w:sz w:val="18"/>
                <w:szCs w:val="18"/>
              </w:rPr>
            </w:pPr>
            <w:r>
              <w:rPr>
                <w:sz w:val="18"/>
                <w:szCs w:val="18"/>
              </w:rPr>
              <w:t>celostátní</w:t>
            </w:r>
          </w:p>
        </w:tc>
        <w:tc>
          <w:tcPr>
            <w:tcW w:w="1134" w:type="dxa"/>
            <w:tcBorders>
              <w:top w:val="single" w:sz="4" w:space="0" w:color="auto"/>
              <w:left w:val="nil"/>
              <w:bottom w:val="single" w:sz="4" w:space="0" w:color="auto"/>
              <w:right w:val="single" w:sz="4" w:space="0" w:color="auto"/>
            </w:tcBorders>
            <w:vAlign w:val="center"/>
          </w:tcPr>
          <w:p w:rsidR="00BB182C" w:rsidRPr="00042579" w:rsidRDefault="00BB182C" w:rsidP="00BB182C">
            <w:pPr>
              <w:spacing w:after="0" w:line="240" w:lineRule="auto"/>
              <w:ind w:right="92"/>
              <w:jc w:val="center"/>
              <w:rPr>
                <w:sz w:val="18"/>
                <w:szCs w:val="18"/>
              </w:rPr>
            </w:pPr>
            <w:r>
              <w:rPr>
                <w:sz w:val="18"/>
                <w:szCs w:val="18"/>
              </w:rPr>
              <w:t>3</w:t>
            </w:r>
          </w:p>
        </w:tc>
        <w:tc>
          <w:tcPr>
            <w:tcW w:w="1418" w:type="dxa"/>
            <w:vMerge w:val="restart"/>
            <w:tcBorders>
              <w:top w:val="nil"/>
              <w:left w:val="single" w:sz="4" w:space="0" w:color="auto"/>
              <w:right w:val="single" w:sz="4" w:space="0" w:color="auto"/>
            </w:tcBorders>
            <w:vAlign w:val="center"/>
          </w:tcPr>
          <w:p w:rsidR="00BB182C" w:rsidRPr="00042579" w:rsidRDefault="00BB182C" w:rsidP="00BB182C">
            <w:pPr>
              <w:spacing w:after="0" w:line="240" w:lineRule="auto"/>
              <w:ind w:right="92"/>
              <w:jc w:val="center"/>
              <w:rPr>
                <w:sz w:val="18"/>
                <w:szCs w:val="18"/>
              </w:rPr>
            </w:pPr>
            <w:r>
              <w:rPr>
                <w:sz w:val="18"/>
                <w:szCs w:val="18"/>
              </w:rPr>
              <w:t>elektrická</w:t>
            </w:r>
          </w:p>
        </w:tc>
        <w:tc>
          <w:tcPr>
            <w:tcW w:w="2551" w:type="dxa"/>
            <w:tcBorders>
              <w:top w:val="nil"/>
              <w:left w:val="single" w:sz="4" w:space="0" w:color="auto"/>
              <w:bottom w:val="single" w:sz="4" w:space="0" w:color="auto"/>
              <w:right w:val="single" w:sz="4" w:space="0" w:color="auto"/>
            </w:tcBorders>
            <w:vAlign w:val="center"/>
          </w:tcPr>
          <w:p w:rsidR="00BB182C" w:rsidRPr="00042579" w:rsidRDefault="00BB182C" w:rsidP="00BB182C">
            <w:pPr>
              <w:spacing w:after="0" w:line="240" w:lineRule="auto"/>
              <w:ind w:right="92"/>
              <w:jc w:val="center"/>
              <w:rPr>
                <w:sz w:val="18"/>
                <w:szCs w:val="18"/>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BB182C" w:rsidRPr="00BB182C" w:rsidRDefault="00BB182C" w:rsidP="00BB182C">
            <w:pPr>
              <w:spacing w:after="0" w:line="240" w:lineRule="auto"/>
              <w:ind w:right="355"/>
              <w:jc w:val="right"/>
              <w:rPr>
                <w:sz w:val="18"/>
                <w:szCs w:val="18"/>
              </w:rPr>
            </w:pPr>
            <w:r w:rsidRPr="00BB182C">
              <w:rPr>
                <w:sz w:val="18"/>
                <w:szCs w:val="18"/>
              </w:rPr>
              <w:t>33,6</w:t>
            </w:r>
          </w:p>
        </w:tc>
      </w:tr>
      <w:tr w:rsidR="00BB182C" w:rsidRPr="00E001CB" w:rsidTr="00BB182C">
        <w:trPr>
          <w:trHeight w:val="290"/>
        </w:trPr>
        <w:tc>
          <w:tcPr>
            <w:tcW w:w="1165"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B182C" w:rsidRPr="005225D5" w:rsidRDefault="00BB182C" w:rsidP="00760D6B">
            <w:pPr>
              <w:spacing w:after="0" w:line="240" w:lineRule="auto"/>
              <w:jc w:val="center"/>
              <w:rPr>
                <w:sz w:val="18"/>
                <w:szCs w:val="20"/>
              </w:rPr>
            </w:pPr>
            <w:r>
              <w:rPr>
                <w:sz w:val="18"/>
                <w:szCs w:val="20"/>
              </w:rPr>
              <w:t>TC2</w:t>
            </w:r>
          </w:p>
        </w:tc>
        <w:tc>
          <w:tcPr>
            <w:tcW w:w="1103" w:type="dxa"/>
            <w:vMerge/>
            <w:tcBorders>
              <w:left w:val="nil"/>
              <w:right w:val="single" w:sz="4" w:space="0" w:color="auto"/>
            </w:tcBorders>
            <w:shd w:val="clear" w:color="auto" w:fill="auto"/>
            <w:noWrap/>
            <w:vAlign w:val="center"/>
          </w:tcPr>
          <w:p w:rsidR="00BB182C" w:rsidRPr="00042579" w:rsidRDefault="00BB182C" w:rsidP="00BB182C">
            <w:pPr>
              <w:spacing w:after="0" w:line="240" w:lineRule="auto"/>
              <w:ind w:right="92"/>
              <w:jc w:val="center"/>
              <w:rPr>
                <w:sz w:val="18"/>
                <w:szCs w:val="18"/>
              </w:rPr>
            </w:pPr>
          </w:p>
        </w:tc>
        <w:tc>
          <w:tcPr>
            <w:tcW w:w="1134" w:type="dxa"/>
            <w:vMerge w:val="restart"/>
            <w:tcBorders>
              <w:top w:val="single" w:sz="4" w:space="0" w:color="auto"/>
              <w:left w:val="nil"/>
              <w:right w:val="single" w:sz="4" w:space="0" w:color="auto"/>
            </w:tcBorders>
            <w:vAlign w:val="center"/>
          </w:tcPr>
          <w:p w:rsidR="00BB182C" w:rsidRPr="00042579" w:rsidRDefault="00BB182C" w:rsidP="00BB182C">
            <w:pPr>
              <w:spacing w:after="0" w:line="240" w:lineRule="auto"/>
              <w:ind w:right="92"/>
              <w:jc w:val="center"/>
              <w:rPr>
                <w:sz w:val="18"/>
                <w:szCs w:val="18"/>
              </w:rPr>
            </w:pPr>
            <w:r>
              <w:rPr>
                <w:sz w:val="18"/>
                <w:szCs w:val="18"/>
              </w:rPr>
              <w:t>2</w:t>
            </w:r>
          </w:p>
        </w:tc>
        <w:tc>
          <w:tcPr>
            <w:tcW w:w="1418" w:type="dxa"/>
            <w:vMerge/>
            <w:tcBorders>
              <w:left w:val="single" w:sz="4" w:space="0" w:color="auto"/>
              <w:right w:val="single" w:sz="4" w:space="0" w:color="auto"/>
            </w:tcBorders>
            <w:vAlign w:val="center"/>
          </w:tcPr>
          <w:p w:rsidR="00BB182C" w:rsidRPr="00042579" w:rsidRDefault="00BB182C" w:rsidP="00BB182C">
            <w:pPr>
              <w:spacing w:after="0" w:line="240" w:lineRule="auto"/>
              <w:ind w:right="92"/>
              <w:jc w:val="center"/>
              <w:rPr>
                <w:sz w:val="18"/>
                <w:szCs w:val="18"/>
              </w:rPr>
            </w:pPr>
          </w:p>
        </w:tc>
        <w:tc>
          <w:tcPr>
            <w:tcW w:w="2551" w:type="dxa"/>
            <w:tcBorders>
              <w:top w:val="nil"/>
              <w:left w:val="single" w:sz="4" w:space="0" w:color="auto"/>
              <w:bottom w:val="single" w:sz="4" w:space="0" w:color="auto"/>
              <w:right w:val="single" w:sz="4" w:space="0" w:color="auto"/>
            </w:tcBorders>
            <w:vAlign w:val="center"/>
          </w:tcPr>
          <w:p w:rsidR="00BB182C" w:rsidRPr="00042579" w:rsidRDefault="00BB182C" w:rsidP="00BB182C">
            <w:pPr>
              <w:spacing w:after="0" w:line="240" w:lineRule="auto"/>
              <w:ind w:right="92"/>
              <w:jc w:val="center"/>
              <w:rPr>
                <w:sz w:val="18"/>
                <w:szCs w:val="18"/>
              </w:rPr>
            </w:pPr>
            <w:r>
              <w:rPr>
                <w:sz w:val="18"/>
                <w:szCs w:val="18"/>
              </w:rPr>
              <w:t>tranzitní železniční koridor</w:t>
            </w:r>
          </w:p>
        </w:tc>
        <w:tc>
          <w:tcPr>
            <w:tcW w:w="1418" w:type="dxa"/>
            <w:tcBorders>
              <w:top w:val="nil"/>
              <w:left w:val="single" w:sz="4" w:space="0" w:color="auto"/>
              <w:bottom w:val="single" w:sz="4" w:space="0" w:color="auto"/>
              <w:right w:val="single" w:sz="4" w:space="0" w:color="auto"/>
            </w:tcBorders>
            <w:shd w:val="clear" w:color="auto" w:fill="auto"/>
            <w:vAlign w:val="center"/>
          </w:tcPr>
          <w:p w:rsidR="00BB182C" w:rsidRPr="00BB182C" w:rsidRDefault="00BB182C" w:rsidP="00BB182C">
            <w:pPr>
              <w:spacing w:after="0" w:line="240" w:lineRule="auto"/>
              <w:ind w:right="355"/>
              <w:jc w:val="right"/>
              <w:rPr>
                <w:sz w:val="18"/>
                <w:szCs w:val="18"/>
              </w:rPr>
            </w:pPr>
            <w:r w:rsidRPr="00BB182C">
              <w:rPr>
                <w:sz w:val="18"/>
                <w:szCs w:val="18"/>
              </w:rPr>
              <w:t>760,6</w:t>
            </w:r>
          </w:p>
        </w:tc>
      </w:tr>
      <w:tr w:rsidR="00BB182C" w:rsidRPr="00E001CB" w:rsidTr="00BB182C">
        <w:trPr>
          <w:trHeight w:val="290"/>
        </w:trPr>
        <w:tc>
          <w:tcPr>
            <w:tcW w:w="1165"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B182C" w:rsidRPr="005225D5" w:rsidRDefault="00BB182C" w:rsidP="00760D6B">
            <w:pPr>
              <w:spacing w:after="0" w:line="240" w:lineRule="auto"/>
              <w:jc w:val="center"/>
              <w:rPr>
                <w:sz w:val="18"/>
                <w:szCs w:val="20"/>
              </w:rPr>
            </w:pPr>
            <w:r>
              <w:rPr>
                <w:sz w:val="18"/>
                <w:szCs w:val="20"/>
              </w:rPr>
              <w:t>TC3</w:t>
            </w:r>
          </w:p>
        </w:tc>
        <w:tc>
          <w:tcPr>
            <w:tcW w:w="1103" w:type="dxa"/>
            <w:vMerge/>
            <w:tcBorders>
              <w:left w:val="nil"/>
              <w:right w:val="single" w:sz="4" w:space="0" w:color="auto"/>
            </w:tcBorders>
            <w:shd w:val="clear" w:color="auto" w:fill="auto"/>
            <w:noWrap/>
            <w:vAlign w:val="center"/>
          </w:tcPr>
          <w:p w:rsidR="00BB182C" w:rsidRPr="00042579" w:rsidRDefault="00BB182C" w:rsidP="00BB182C">
            <w:pPr>
              <w:spacing w:after="0" w:line="240" w:lineRule="auto"/>
              <w:ind w:right="92"/>
              <w:jc w:val="center"/>
              <w:rPr>
                <w:sz w:val="18"/>
                <w:szCs w:val="18"/>
              </w:rPr>
            </w:pPr>
          </w:p>
        </w:tc>
        <w:tc>
          <w:tcPr>
            <w:tcW w:w="1134" w:type="dxa"/>
            <w:vMerge/>
            <w:tcBorders>
              <w:left w:val="nil"/>
              <w:bottom w:val="single" w:sz="4" w:space="0" w:color="auto"/>
              <w:right w:val="single" w:sz="4" w:space="0" w:color="auto"/>
            </w:tcBorders>
            <w:vAlign w:val="center"/>
          </w:tcPr>
          <w:p w:rsidR="00BB182C" w:rsidRPr="00042579" w:rsidRDefault="00BB182C" w:rsidP="00BB182C">
            <w:pPr>
              <w:spacing w:after="0" w:line="240" w:lineRule="auto"/>
              <w:ind w:right="92"/>
              <w:jc w:val="center"/>
              <w:rPr>
                <w:sz w:val="18"/>
                <w:szCs w:val="18"/>
              </w:rPr>
            </w:pPr>
          </w:p>
        </w:tc>
        <w:tc>
          <w:tcPr>
            <w:tcW w:w="1418" w:type="dxa"/>
            <w:vMerge/>
            <w:tcBorders>
              <w:left w:val="single" w:sz="4" w:space="0" w:color="auto"/>
              <w:right w:val="single" w:sz="4" w:space="0" w:color="auto"/>
            </w:tcBorders>
            <w:vAlign w:val="center"/>
          </w:tcPr>
          <w:p w:rsidR="00BB182C" w:rsidRPr="00042579" w:rsidRDefault="00BB182C" w:rsidP="00BB182C">
            <w:pPr>
              <w:spacing w:after="0" w:line="240" w:lineRule="auto"/>
              <w:ind w:right="92"/>
              <w:jc w:val="center"/>
              <w:rPr>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rsidR="00BB182C" w:rsidRPr="00042579" w:rsidRDefault="00BB182C" w:rsidP="00BB182C">
            <w:pPr>
              <w:spacing w:after="0" w:line="240" w:lineRule="auto"/>
              <w:ind w:right="92"/>
              <w:jc w:val="center"/>
              <w:rPr>
                <w:sz w:val="18"/>
                <w:szCs w:val="18"/>
              </w:rPr>
            </w:pPr>
            <w:r>
              <w:rPr>
                <w:sz w:val="18"/>
                <w:szCs w:val="18"/>
              </w:rPr>
              <w:t>vyšší zátěž nákladní dopravy</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B182C" w:rsidRPr="00BB182C" w:rsidRDefault="00BB182C" w:rsidP="00BB182C">
            <w:pPr>
              <w:spacing w:after="0" w:line="240" w:lineRule="auto"/>
              <w:ind w:right="355"/>
              <w:jc w:val="right"/>
              <w:rPr>
                <w:sz w:val="18"/>
                <w:szCs w:val="18"/>
              </w:rPr>
            </w:pPr>
            <w:r w:rsidRPr="00BB182C">
              <w:rPr>
                <w:sz w:val="18"/>
                <w:szCs w:val="18"/>
              </w:rPr>
              <w:t>424,4</w:t>
            </w:r>
          </w:p>
        </w:tc>
      </w:tr>
      <w:tr w:rsidR="00BB182C" w:rsidRPr="00E001CB" w:rsidTr="00BB182C">
        <w:trPr>
          <w:trHeight w:val="290"/>
        </w:trPr>
        <w:tc>
          <w:tcPr>
            <w:tcW w:w="1165"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B182C" w:rsidRPr="005225D5" w:rsidRDefault="00BB182C" w:rsidP="00760D6B">
            <w:pPr>
              <w:spacing w:after="0" w:line="240" w:lineRule="auto"/>
              <w:jc w:val="center"/>
              <w:rPr>
                <w:sz w:val="18"/>
                <w:szCs w:val="20"/>
              </w:rPr>
            </w:pPr>
            <w:r>
              <w:rPr>
                <w:sz w:val="18"/>
                <w:szCs w:val="20"/>
              </w:rPr>
              <w:t>TC5</w:t>
            </w:r>
          </w:p>
        </w:tc>
        <w:tc>
          <w:tcPr>
            <w:tcW w:w="1103" w:type="dxa"/>
            <w:vMerge/>
            <w:tcBorders>
              <w:left w:val="nil"/>
              <w:right w:val="single" w:sz="4" w:space="0" w:color="auto"/>
            </w:tcBorders>
            <w:shd w:val="clear" w:color="auto" w:fill="auto"/>
            <w:noWrap/>
            <w:vAlign w:val="center"/>
          </w:tcPr>
          <w:p w:rsidR="00BB182C" w:rsidRPr="00042579" w:rsidRDefault="00BB182C" w:rsidP="00BB182C">
            <w:pPr>
              <w:spacing w:after="0" w:line="240" w:lineRule="auto"/>
              <w:ind w:right="92"/>
              <w:jc w:val="center"/>
              <w:rPr>
                <w:sz w:val="18"/>
                <w:szCs w:val="18"/>
              </w:rPr>
            </w:pPr>
          </w:p>
        </w:tc>
        <w:tc>
          <w:tcPr>
            <w:tcW w:w="1134" w:type="dxa"/>
            <w:tcBorders>
              <w:top w:val="single" w:sz="4" w:space="0" w:color="auto"/>
              <w:left w:val="nil"/>
              <w:bottom w:val="single" w:sz="4" w:space="0" w:color="auto"/>
              <w:right w:val="single" w:sz="4" w:space="0" w:color="auto"/>
            </w:tcBorders>
            <w:vAlign w:val="center"/>
          </w:tcPr>
          <w:p w:rsidR="00BB182C" w:rsidRPr="00042579" w:rsidRDefault="00BB182C" w:rsidP="00BB182C">
            <w:pPr>
              <w:spacing w:after="0" w:line="240" w:lineRule="auto"/>
              <w:ind w:right="92"/>
              <w:jc w:val="center"/>
              <w:rPr>
                <w:sz w:val="18"/>
                <w:szCs w:val="18"/>
              </w:rPr>
            </w:pPr>
            <w:r>
              <w:rPr>
                <w:sz w:val="18"/>
                <w:szCs w:val="18"/>
              </w:rPr>
              <w:t>1 – 2</w:t>
            </w:r>
          </w:p>
        </w:tc>
        <w:tc>
          <w:tcPr>
            <w:tcW w:w="1418" w:type="dxa"/>
            <w:vMerge/>
            <w:tcBorders>
              <w:left w:val="single" w:sz="4" w:space="0" w:color="auto"/>
              <w:right w:val="single" w:sz="4" w:space="0" w:color="auto"/>
            </w:tcBorders>
            <w:vAlign w:val="center"/>
          </w:tcPr>
          <w:p w:rsidR="00BB182C" w:rsidRPr="00042579" w:rsidRDefault="00BB182C" w:rsidP="00BB182C">
            <w:pPr>
              <w:spacing w:after="0" w:line="240" w:lineRule="auto"/>
              <w:ind w:right="92"/>
              <w:jc w:val="center"/>
              <w:rPr>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rsidR="00BB182C" w:rsidRPr="00042579" w:rsidRDefault="00BB182C" w:rsidP="00BB182C">
            <w:pPr>
              <w:spacing w:after="0" w:line="240" w:lineRule="auto"/>
              <w:ind w:right="92"/>
              <w:jc w:val="center"/>
              <w:rPr>
                <w:sz w:val="18"/>
                <w:szCs w:val="18"/>
              </w:rPr>
            </w:pPr>
            <w:r>
              <w:rPr>
                <w:sz w:val="18"/>
                <w:szCs w:val="18"/>
              </w:rPr>
              <w:t>částečně dvoukolejná trať</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B182C" w:rsidRPr="00BB182C" w:rsidRDefault="00BB182C" w:rsidP="00BB182C">
            <w:pPr>
              <w:spacing w:after="0" w:line="240" w:lineRule="auto"/>
              <w:ind w:right="355"/>
              <w:jc w:val="right"/>
              <w:rPr>
                <w:sz w:val="18"/>
                <w:szCs w:val="18"/>
              </w:rPr>
            </w:pPr>
            <w:r w:rsidRPr="00BB182C">
              <w:rPr>
                <w:sz w:val="18"/>
                <w:szCs w:val="18"/>
              </w:rPr>
              <w:t>32,7</w:t>
            </w:r>
          </w:p>
        </w:tc>
      </w:tr>
      <w:tr w:rsidR="00BB182C" w:rsidRPr="00E001CB" w:rsidTr="00BB182C">
        <w:trPr>
          <w:trHeight w:val="290"/>
        </w:trPr>
        <w:tc>
          <w:tcPr>
            <w:tcW w:w="1165"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B182C" w:rsidRPr="005225D5" w:rsidRDefault="00BB182C" w:rsidP="00760D6B">
            <w:pPr>
              <w:spacing w:after="0" w:line="240" w:lineRule="auto"/>
              <w:jc w:val="center"/>
              <w:rPr>
                <w:sz w:val="18"/>
                <w:szCs w:val="20"/>
              </w:rPr>
            </w:pPr>
            <w:r>
              <w:rPr>
                <w:sz w:val="18"/>
                <w:szCs w:val="20"/>
              </w:rPr>
              <w:t>TC6</w:t>
            </w:r>
          </w:p>
        </w:tc>
        <w:tc>
          <w:tcPr>
            <w:tcW w:w="1103" w:type="dxa"/>
            <w:vMerge/>
            <w:tcBorders>
              <w:left w:val="nil"/>
              <w:bottom w:val="single" w:sz="4" w:space="0" w:color="auto"/>
              <w:right w:val="single" w:sz="4" w:space="0" w:color="auto"/>
            </w:tcBorders>
            <w:shd w:val="clear" w:color="auto" w:fill="auto"/>
            <w:noWrap/>
            <w:vAlign w:val="center"/>
          </w:tcPr>
          <w:p w:rsidR="00BB182C" w:rsidRPr="00042579" w:rsidRDefault="00BB182C" w:rsidP="00BB182C">
            <w:pPr>
              <w:spacing w:after="0" w:line="240" w:lineRule="auto"/>
              <w:ind w:right="92"/>
              <w:jc w:val="center"/>
              <w:rPr>
                <w:sz w:val="18"/>
                <w:szCs w:val="18"/>
              </w:rPr>
            </w:pPr>
          </w:p>
        </w:tc>
        <w:tc>
          <w:tcPr>
            <w:tcW w:w="1134" w:type="dxa"/>
            <w:tcBorders>
              <w:top w:val="single" w:sz="4" w:space="0" w:color="auto"/>
              <w:left w:val="nil"/>
              <w:bottom w:val="single" w:sz="4" w:space="0" w:color="auto"/>
              <w:right w:val="single" w:sz="4" w:space="0" w:color="auto"/>
            </w:tcBorders>
            <w:vAlign w:val="center"/>
          </w:tcPr>
          <w:p w:rsidR="00BB182C" w:rsidRPr="00042579" w:rsidRDefault="00BB182C" w:rsidP="00BB182C">
            <w:pPr>
              <w:spacing w:after="0" w:line="240" w:lineRule="auto"/>
              <w:ind w:right="92"/>
              <w:jc w:val="center"/>
              <w:rPr>
                <w:sz w:val="18"/>
                <w:szCs w:val="18"/>
              </w:rPr>
            </w:pPr>
            <w:r>
              <w:rPr>
                <w:sz w:val="18"/>
                <w:szCs w:val="18"/>
              </w:rPr>
              <w:t>1</w:t>
            </w:r>
          </w:p>
        </w:tc>
        <w:tc>
          <w:tcPr>
            <w:tcW w:w="1418" w:type="dxa"/>
            <w:vMerge/>
            <w:tcBorders>
              <w:left w:val="single" w:sz="4" w:space="0" w:color="auto"/>
              <w:right w:val="single" w:sz="4" w:space="0" w:color="auto"/>
            </w:tcBorders>
            <w:vAlign w:val="center"/>
          </w:tcPr>
          <w:p w:rsidR="00BB182C" w:rsidRPr="00042579" w:rsidRDefault="00BB182C" w:rsidP="00BB182C">
            <w:pPr>
              <w:spacing w:after="0" w:line="240" w:lineRule="auto"/>
              <w:ind w:right="92"/>
              <w:jc w:val="center"/>
              <w:rPr>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rsidR="00BB182C" w:rsidRPr="00042579" w:rsidRDefault="00BB182C" w:rsidP="00BB182C">
            <w:pPr>
              <w:spacing w:after="0" w:line="240" w:lineRule="auto"/>
              <w:ind w:right="92"/>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B182C" w:rsidRPr="00BB182C" w:rsidRDefault="00BB182C" w:rsidP="00BB182C">
            <w:pPr>
              <w:spacing w:after="0" w:line="240" w:lineRule="auto"/>
              <w:ind w:right="355"/>
              <w:jc w:val="right"/>
              <w:rPr>
                <w:sz w:val="18"/>
                <w:szCs w:val="18"/>
              </w:rPr>
            </w:pPr>
            <w:r w:rsidRPr="00BB182C">
              <w:rPr>
                <w:sz w:val="18"/>
                <w:szCs w:val="18"/>
              </w:rPr>
              <w:t>144,1</w:t>
            </w:r>
          </w:p>
        </w:tc>
      </w:tr>
      <w:tr w:rsidR="00BB182C" w:rsidTr="00BB182C">
        <w:trPr>
          <w:trHeight w:val="290"/>
        </w:trPr>
        <w:tc>
          <w:tcPr>
            <w:tcW w:w="1165"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B182C" w:rsidRPr="005225D5" w:rsidRDefault="00BB182C" w:rsidP="00760D6B">
            <w:pPr>
              <w:spacing w:after="0" w:line="240" w:lineRule="auto"/>
              <w:jc w:val="center"/>
              <w:rPr>
                <w:sz w:val="18"/>
                <w:szCs w:val="20"/>
              </w:rPr>
            </w:pPr>
            <w:r>
              <w:rPr>
                <w:sz w:val="18"/>
                <w:szCs w:val="20"/>
              </w:rPr>
              <w:t>TR1</w:t>
            </w:r>
          </w:p>
        </w:tc>
        <w:tc>
          <w:tcPr>
            <w:tcW w:w="1103" w:type="dxa"/>
            <w:tcBorders>
              <w:top w:val="single" w:sz="4" w:space="0" w:color="auto"/>
              <w:left w:val="nil"/>
              <w:bottom w:val="single" w:sz="4" w:space="0" w:color="auto"/>
              <w:right w:val="single" w:sz="4" w:space="0" w:color="auto"/>
            </w:tcBorders>
            <w:shd w:val="clear" w:color="auto" w:fill="auto"/>
            <w:noWrap/>
            <w:vAlign w:val="center"/>
          </w:tcPr>
          <w:p w:rsidR="00BB182C" w:rsidRPr="00042579" w:rsidRDefault="00BB182C" w:rsidP="00BB182C">
            <w:pPr>
              <w:spacing w:after="0" w:line="240" w:lineRule="auto"/>
              <w:ind w:right="92"/>
              <w:jc w:val="center"/>
              <w:rPr>
                <w:sz w:val="18"/>
                <w:szCs w:val="18"/>
              </w:rPr>
            </w:pPr>
            <w:r>
              <w:rPr>
                <w:sz w:val="18"/>
                <w:szCs w:val="18"/>
              </w:rPr>
              <w:t>regionální</w:t>
            </w:r>
          </w:p>
        </w:tc>
        <w:tc>
          <w:tcPr>
            <w:tcW w:w="1134" w:type="dxa"/>
            <w:tcBorders>
              <w:top w:val="single" w:sz="4" w:space="0" w:color="auto"/>
              <w:left w:val="nil"/>
              <w:bottom w:val="single" w:sz="4" w:space="0" w:color="auto"/>
              <w:right w:val="single" w:sz="4" w:space="0" w:color="auto"/>
            </w:tcBorders>
            <w:vAlign w:val="center"/>
          </w:tcPr>
          <w:p w:rsidR="00BB182C" w:rsidRPr="00042579" w:rsidRDefault="00BB182C" w:rsidP="00BB182C">
            <w:pPr>
              <w:spacing w:after="0" w:line="240" w:lineRule="auto"/>
              <w:ind w:right="92"/>
              <w:jc w:val="center"/>
              <w:rPr>
                <w:sz w:val="18"/>
                <w:szCs w:val="18"/>
              </w:rPr>
            </w:pPr>
            <w:r>
              <w:rPr>
                <w:sz w:val="18"/>
                <w:szCs w:val="18"/>
              </w:rPr>
              <w:t>1</w:t>
            </w:r>
          </w:p>
        </w:tc>
        <w:tc>
          <w:tcPr>
            <w:tcW w:w="1418" w:type="dxa"/>
            <w:vMerge/>
            <w:tcBorders>
              <w:left w:val="single" w:sz="4" w:space="0" w:color="auto"/>
              <w:bottom w:val="single" w:sz="4" w:space="0" w:color="auto"/>
              <w:right w:val="single" w:sz="4" w:space="0" w:color="auto"/>
            </w:tcBorders>
            <w:vAlign w:val="center"/>
          </w:tcPr>
          <w:p w:rsidR="00BB182C" w:rsidRPr="00042579" w:rsidRDefault="00BB182C" w:rsidP="00BB182C">
            <w:pPr>
              <w:spacing w:after="0" w:line="240" w:lineRule="auto"/>
              <w:ind w:right="92"/>
              <w:jc w:val="center"/>
              <w:rPr>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rsidR="00BB182C" w:rsidRPr="00042579" w:rsidRDefault="00BB182C" w:rsidP="00BB182C">
            <w:pPr>
              <w:spacing w:after="0" w:line="240" w:lineRule="auto"/>
              <w:ind w:right="92"/>
              <w:jc w:val="center"/>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B182C" w:rsidRPr="00BB182C" w:rsidRDefault="00BB182C" w:rsidP="00BB182C">
            <w:pPr>
              <w:spacing w:after="0" w:line="240" w:lineRule="auto"/>
              <w:ind w:right="355"/>
              <w:jc w:val="right"/>
              <w:rPr>
                <w:sz w:val="18"/>
                <w:szCs w:val="18"/>
              </w:rPr>
            </w:pPr>
            <w:r w:rsidRPr="00BB182C">
              <w:rPr>
                <w:sz w:val="18"/>
                <w:szCs w:val="18"/>
              </w:rPr>
              <w:t>23,4</w:t>
            </w:r>
          </w:p>
        </w:tc>
      </w:tr>
      <w:tr w:rsidR="000B7074" w:rsidTr="000B7074">
        <w:trPr>
          <w:trHeight w:val="290"/>
        </w:trPr>
        <w:tc>
          <w:tcPr>
            <w:tcW w:w="8789" w:type="dxa"/>
            <w:gridSpan w:val="6"/>
            <w:tcBorders>
              <w:top w:val="single" w:sz="4" w:space="0" w:color="auto"/>
              <w:left w:val="single" w:sz="4" w:space="0" w:color="auto"/>
              <w:bottom w:val="single" w:sz="4" w:space="0" w:color="auto"/>
              <w:right w:val="single" w:sz="4" w:space="0" w:color="auto"/>
            </w:tcBorders>
            <w:shd w:val="clear" w:color="000000" w:fill="auto"/>
          </w:tcPr>
          <w:p w:rsidR="000B7074" w:rsidRPr="007450E5" w:rsidRDefault="000B7074" w:rsidP="00760D6B">
            <w:pPr>
              <w:pStyle w:val="Titulek"/>
              <w:rPr>
                <w:rFonts w:asciiTheme="minorHAnsi" w:hAnsiTheme="minorHAnsi"/>
                <w:i w:val="0"/>
                <w:sz w:val="20"/>
              </w:rPr>
            </w:pPr>
            <w:proofErr w:type="spellStart"/>
            <w:r w:rsidRPr="007450E5">
              <w:rPr>
                <w:rFonts w:asciiTheme="minorHAnsi" w:hAnsiTheme="minorHAnsi"/>
                <w:i w:val="0"/>
                <w:sz w:val="22"/>
              </w:rPr>
              <w:t>Tabulka</w:t>
            </w:r>
            <w:proofErr w:type="spellEnd"/>
            <w:r w:rsidRPr="007450E5">
              <w:rPr>
                <w:rFonts w:asciiTheme="minorHAnsi" w:hAnsiTheme="minorHAnsi"/>
                <w:i w:val="0"/>
                <w:sz w:val="22"/>
              </w:rPr>
              <w:t xml:space="preserve"> </w:t>
            </w:r>
            <w:r w:rsidRPr="007450E5">
              <w:rPr>
                <w:rFonts w:asciiTheme="minorHAnsi" w:hAnsiTheme="minorHAnsi"/>
                <w:i w:val="0"/>
                <w:sz w:val="22"/>
              </w:rPr>
              <w:fldChar w:fldCharType="begin"/>
            </w:r>
            <w:r w:rsidRPr="007450E5">
              <w:rPr>
                <w:rFonts w:asciiTheme="minorHAnsi" w:hAnsiTheme="minorHAnsi"/>
                <w:i w:val="0"/>
                <w:sz w:val="22"/>
              </w:rPr>
              <w:instrText xml:space="preserve"> STYLEREF 1 \s </w:instrText>
            </w:r>
            <w:r w:rsidRPr="007450E5">
              <w:rPr>
                <w:rFonts w:asciiTheme="minorHAnsi" w:hAnsiTheme="minorHAnsi"/>
                <w:i w:val="0"/>
                <w:sz w:val="22"/>
              </w:rPr>
              <w:fldChar w:fldCharType="separate"/>
            </w:r>
            <w:r w:rsidR="00A1335F">
              <w:rPr>
                <w:rFonts w:asciiTheme="minorHAnsi" w:hAnsiTheme="minorHAnsi"/>
                <w:i w:val="0"/>
                <w:noProof/>
                <w:sz w:val="22"/>
              </w:rPr>
              <w:t>3</w:t>
            </w:r>
            <w:r w:rsidRPr="007450E5">
              <w:rPr>
                <w:rFonts w:asciiTheme="minorHAnsi" w:hAnsiTheme="minorHAnsi"/>
                <w:i w:val="0"/>
                <w:noProof/>
                <w:sz w:val="22"/>
              </w:rPr>
              <w:fldChar w:fldCharType="end"/>
            </w:r>
            <w:r w:rsidRPr="007450E5">
              <w:rPr>
                <w:rFonts w:asciiTheme="minorHAnsi" w:hAnsiTheme="minorHAnsi"/>
                <w:i w:val="0"/>
                <w:sz w:val="22"/>
              </w:rPr>
              <w:t>.</w:t>
            </w:r>
            <w:r w:rsidRPr="007450E5">
              <w:rPr>
                <w:rFonts w:asciiTheme="minorHAnsi" w:hAnsiTheme="minorHAnsi"/>
                <w:i w:val="0"/>
                <w:sz w:val="22"/>
              </w:rPr>
              <w:fldChar w:fldCharType="begin"/>
            </w:r>
            <w:r w:rsidRPr="007450E5">
              <w:rPr>
                <w:rFonts w:asciiTheme="minorHAnsi" w:hAnsiTheme="minorHAnsi"/>
                <w:i w:val="0"/>
                <w:sz w:val="22"/>
              </w:rPr>
              <w:instrText xml:space="preserve"> SEQ Tabulka \* ARABIC \s 1 </w:instrText>
            </w:r>
            <w:r w:rsidRPr="007450E5">
              <w:rPr>
                <w:rFonts w:asciiTheme="minorHAnsi" w:hAnsiTheme="minorHAnsi"/>
                <w:i w:val="0"/>
                <w:sz w:val="22"/>
              </w:rPr>
              <w:fldChar w:fldCharType="separate"/>
            </w:r>
            <w:r w:rsidR="00A1335F">
              <w:rPr>
                <w:rFonts w:asciiTheme="minorHAnsi" w:hAnsiTheme="minorHAnsi"/>
                <w:i w:val="0"/>
                <w:noProof/>
                <w:sz w:val="22"/>
              </w:rPr>
              <w:t>6</w:t>
            </w:r>
            <w:r w:rsidRPr="007450E5">
              <w:rPr>
                <w:rFonts w:asciiTheme="minorHAnsi" w:hAnsiTheme="minorHAnsi"/>
                <w:i w:val="0"/>
                <w:noProof/>
                <w:sz w:val="22"/>
              </w:rPr>
              <w:fldChar w:fldCharType="end"/>
            </w:r>
            <w:r w:rsidRPr="007450E5">
              <w:rPr>
                <w:rFonts w:asciiTheme="minorHAnsi" w:hAnsiTheme="minorHAnsi"/>
                <w:i w:val="0"/>
                <w:sz w:val="22"/>
              </w:rPr>
              <w:t xml:space="preserve"> – </w:t>
            </w:r>
            <w:r w:rsidRPr="007450E5">
              <w:rPr>
                <w:rFonts w:asciiTheme="minorHAnsi" w:hAnsiTheme="minorHAnsi"/>
                <w:i w:val="0"/>
                <w:sz w:val="22"/>
                <w:lang w:val="cs-CZ"/>
              </w:rPr>
              <w:t>Kategorie tratí a jejich délky</w:t>
            </w:r>
          </w:p>
        </w:tc>
      </w:tr>
    </w:tbl>
    <w:p w:rsidR="00760D6B" w:rsidRPr="00760D6B" w:rsidRDefault="00760D6B" w:rsidP="00760D6B">
      <w:pPr>
        <w:jc w:val="both"/>
      </w:pPr>
    </w:p>
    <w:p w:rsidR="00760D6B" w:rsidRDefault="00760D6B" w:rsidP="00760D6B">
      <w:pPr>
        <w:jc w:val="both"/>
      </w:pPr>
      <w:r>
        <w:t xml:space="preserve">Do nákladů varianty Bez projektu jsou rovněž započítány náklady na mimořádné opravy infrastruktury, které byly konstruovány na základě </w:t>
      </w:r>
      <w:r w:rsidR="00F46DA3">
        <w:t>průměrných sazeb ze stejn</w:t>
      </w:r>
      <w:r w:rsidR="00DD7741">
        <w:t>ých</w:t>
      </w:r>
      <w:r w:rsidR="00F46DA3">
        <w:t xml:space="preserve"> </w:t>
      </w:r>
      <w:r w:rsidR="00DD7741">
        <w:t>podkladů</w:t>
      </w:r>
      <w:r w:rsidR="00F46DA3">
        <w:t>, které zohledňují rovnoměrné rozložení nutných oprav v příslušných intervalech do let a na základě tohoto rozložení uvádějí průměrnou roční sazbu</w:t>
      </w:r>
      <w:r>
        <w:t>.</w:t>
      </w:r>
    </w:p>
    <w:p w:rsidR="00760D6B" w:rsidRDefault="00760D6B" w:rsidP="00760D6B">
      <w:pPr>
        <w:jc w:val="both"/>
      </w:pPr>
      <w:r>
        <w:t xml:space="preserve">Varianta bez projektu předpokládá opravy stanice hrazené z prostředků provozovatele infrastruktury. Opravné práce se budou realizovat v rámci celého třicetiletého hodnotícího období rovnoměrně s ohledem na stav a zastarávání jednotlivých částí infrastruktury. Na rekonstruovaném objektu se předpokládá obdobný objem prací jako v případě varianty s projektem. </w:t>
      </w:r>
    </w:p>
    <w:p w:rsidR="00F46DA3" w:rsidRDefault="00F46DA3" w:rsidP="00760D6B">
      <w:pPr>
        <w:jc w:val="both"/>
      </w:pPr>
      <w:r>
        <w:t xml:space="preserve">Roční částka uvažovaná pro </w:t>
      </w:r>
      <w:r w:rsidRPr="00F46DA3">
        <w:rPr>
          <w:b/>
        </w:rPr>
        <w:t>běžnou údržbu</w:t>
      </w:r>
      <w:r>
        <w:t xml:space="preserve"> zabezpečovacího, sdělovacího a trakčního zařízení za celou sledovanou síť (se zohledněním příslušných kilometrických délek jednotlivých traťových tříd) je uvažována ve výši </w:t>
      </w:r>
      <w:r w:rsidRPr="00F46DA3">
        <w:rPr>
          <w:b/>
        </w:rPr>
        <w:t>1 236 512 tis. Kč</w:t>
      </w:r>
      <w:r>
        <w:t xml:space="preserve"> (CÚ 2016) a je v hodnocení uvažována po celou dobu hodnotícího období shodná.</w:t>
      </w:r>
    </w:p>
    <w:p w:rsidR="00F46DA3" w:rsidRDefault="00F46DA3" w:rsidP="00760D6B">
      <w:pPr>
        <w:jc w:val="both"/>
      </w:pPr>
      <w:r>
        <w:t xml:space="preserve">Obdobně pro průměrnou roční </w:t>
      </w:r>
      <w:r w:rsidRPr="00F46DA3">
        <w:rPr>
          <w:b/>
        </w:rPr>
        <w:t>reinvestici</w:t>
      </w:r>
      <w:r>
        <w:t xml:space="preserve"> daného souboru tratí pro příslušná zařízení je uvažována roční částka </w:t>
      </w:r>
      <w:r w:rsidRPr="00F46DA3">
        <w:rPr>
          <w:b/>
        </w:rPr>
        <w:t>1 641 867 tis. Kč</w:t>
      </w:r>
      <w:r>
        <w:t xml:space="preserve"> (CÚ 2016).</w:t>
      </w:r>
    </w:p>
    <w:p w:rsidR="00F857B8" w:rsidRPr="00F857B8" w:rsidRDefault="00F857B8" w:rsidP="00760D6B">
      <w:pPr>
        <w:jc w:val="both"/>
      </w:pPr>
      <w:r w:rsidRPr="00F857B8">
        <w:t xml:space="preserve">Součástí provozních nákladů varianty Bez projektu jsou rovněž náklady </w:t>
      </w:r>
      <w:r w:rsidRPr="008655EA">
        <w:rPr>
          <w:b/>
        </w:rPr>
        <w:t>na doplnění potřebných TNS</w:t>
      </w:r>
      <w:r w:rsidRPr="00F857B8">
        <w:t xml:space="preserve"> v místech, kde při současné konfiguraci není při napájení stejnosměrnou soustavou dostatečné napětí na příslušném úseku při zatížení stávajícím nebo budoucím předpokládaným provozem (obzvláště v souvislosti s využíváním moderních výkonných trakčních motorů v nových hnacích vozidlech). To může vést buď ke zpoždění některých vlaků</w:t>
      </w:r>
      <w:r w:rsidR="008655EA">
        <w:t>,</w:t>
      </w:r>
      <w:r w:rsidRPr="00F857B8">
        <w:t xml:space="preserve"> nebo dokonce k nutnosti dočasně přerušit jízdu i na tak důležitých tratích, jako jsou tranzitní koridory.</w:t>
      </w:r>
    </w:p>
    <w:p w:rsidR="00F857B8" w:rsidRDefault="00F857B8" w:rsidP="00760D6B">
      <w:pPr>
        <w:jc w:val="both"/>
      </w:pPr>
      <w:r w:rsidRPr="00F857B8">
        <w:t xml:space="preserve">Náklady na doplnění nových TNS, případně nutné úpravy stávajících vyčíslil autor technického řešení na základě podrobné analýzy. Jejich doplňování se předpokládá na příslušných úsecích ve stejných letech jako realizace investičních úprav </w:t>
      </w:r>
      <w:r w:rsidR="001A22E6">
        <w:t xml:space="preserve">na příslušných úsecích </w:t>
      </w:r>
      <w:r w:rsidRPr="00F857B8">
        <w:t>v projektové variantě.</w:t>
      </w:r>
      <w:r w:rsidR="008655EA">
        <w:t xml:space="preserve"> Celkem je třeba </w:t>
      </w:r>
      <w:r w:rsidR="008655EA">
        <w:lastRenderedPageBreak/>
        <w:t xml:space="preserve">doplnit do systému za dobu hodnocení </w:t>
      </w:r>
      <w:r w:rsidR="008655EA" w:rsidRPr="008655EA">
        <w:rPr>
          <w:b/>
        </w:rPr>
        <w:t>59 nových trakčních napájecích stanic</w:t>
      </w:r>
      <w:r w:rsidR="008655EA">
        <w:t xml:space="preserve"> a celkové náklady na toto doplnění jsou uvažovány </w:t>
      </w:r>
      <w:r w:rsidR="008655EA" w:rsidRPr="008655EA">
        <w:rPr>
          <w:b/>
        </w:rPr>
        <w:t>ve výši 21 391 625 tis. Kč</w:t>
      </w:r>
      <w:r w:rsidR="008655EA">
        <w:t xml:space="preserve"> (CÚ 2016) a jsou rozloženy mezi lety 2019 a 2034.</w:t>
      </w:r>
    </w:p>
    <w:p w:rsidR="00C16514" w:rsidRDefault="00C16514" w:rsidP="00760D6B">
      <w:pPr>
        <w:jc w:val="both"/>
      </w:pPr>
      <w:r>
        <w:t>V souvislosti s doplněním nový TNS je také uvažováno s nárůstem provozních nákladů oproti výchozímu stavu právě na základě nutnosti provádět údržbu na těchto nových TNS. Výše nákladů potřebných na běžnou údržbu průměrné TNS byla vyčíslena na základě skutečných nákladů poskytnutých správcem infrastruktury pro některé základní typy stávajících TNS. Částka</w:t>
      </w:r>
      <w:r w:rsidR="001A22E6">
        <w:t xml:space="preserve"> ve výpočtu</w:t>
      </w:r>
      <w:r>
        <w:t xml:space="preserve"> je uvažována </w:t>
      </w:r>
      <w:r w:rsidRPr="00C16514">
        <w:rPr>
          <w:b/>
        </w:rPr>
        <w:t>ve výši 895 tis. Kč/rok</w:t>
      </w:r>
      <w:r>
        <w:t xml:space="preserve"> (CÚ 2016). O tuto částku (resp. její násobky) se průběžně navyšují náklady na běžnou údržbu</w:t>
      </w:r>
      <w:r w:rsidR="00B019F2">
        <w:t xml:space="preserve"> ve stavu Bez projektu v příslušných letech vždy po realizaci konkrétního počtu TNS.</w:t>
      </w:r>
    </w:p>
    <w:p w:rsidR="00760D6B" w:rsidRDefault="00760D6B" w:rsidP="00760D6B">
      <w:pPr>
        <w:jc w:val="both"/>
      </w:pPr>
      <w:r w:rsidRPr="00D24D16">
        <w:t xml:space="preserve">Celkové </w:t>
      </w:r>
      <w:r w:rsidRPr="00D24D16">
        <w:rPr>
          <w:b/>
        </w:rPr>
        <w:t>náklady na mimořádné opravy</w:t>
      </w:r>
      <w:r w:rsidRPr="00D24D16">
        <w:t xml:space="preserve"> infrastruktury ve stavu bez projektu v CÚ 2016 za celé hodnocené období činí </w:t>
      </w:r>
      <w:r w:rsidR="00D24D16" w:rsidRPr="00D24D16">
        <w:rPr>
          <w:b/>
        </w:rPr>
        <w:t xml:space="preserve">70 </w:t>
      </w:r>
      <w:r w:rsidRPr="00D24D16">
        <w:rPr>
          <w:b/>
        </w:rPr>
        <w:t>6</w:t>
      </w:r>
      <w:r w:rsidR="00D24D16" w:rsidRPr="00D24D16">
        <w:rPr>
          <w:b/>
        </w:rPr>
        <w:t>7</w:t>
      </w:r>
      <w:r w:rsidRPr="00D24D16">
        <w:rPr>
          <w:b/>
        </w:rPr>
        <w:t xml:space="preserve">4 </w:t>
      </w:r>
      <w:r w:rsidR="00D24D16" w:rsidRPr="00D24D16">
        <w:rPr>
          <w:b/>
        </w:rPr>
        <w:t>621</w:t>
      </w:r>
      <w:r w:rsidRPr="00D24D16">
        <w:rPr>
          <w:b/>
        </w:rPr>
        <w:t xml:space="preserve"> tis. Kč</w:t>
      </w:r>
      <w:r w:rsidRPr="00D24D16">
        <w:t xml:space="preserve">. </w:t>
      </w:r>
      <w:r w:rsidR="00D24D16" w:rsidRPr="00D24D16">
        <w:rPr>
          <w:b/>
        </w:rPr>
        <w:t>Náklady na pravidelnou běžnou údržbu</w:t>
      </w:r>
      <w:r w:rsidR="00D24D16" w:rsidRPr="00D24D16">
        <w:t xml:space="preserve"> potom činí </w:t>
      </w:r>
      <w:r w:rsidR="00D24D16" w:rsidRPr="00D24D16">
        <w:rPr>
          <w:b/>
        </w:rPr>
        <w:t>38 364 304 tis. Kč</w:t>
      </w:r>
      <w:r w:rsidR="00D24D16" w:rsidRPr="00D24D16">
        <w:t xml:space="preserve">. </w:t>
      </w:r>
      <w:r w:rsidRPr="00D24D16">
        <w:t>Tyto náklady jsou pro jednotlivé roky podrobněji vyčísleny v tabulce na konci této kapitoly.</w:t>
      </w:r>
    </w:p>
    <w:p w:rsidR="00076684" w:rsidRPr="00076684" w:rsidRDefault="00076684" w:rsidP="00076684">
      <w:pPr>
        <w:jc w:val="both"/>
        <w:rPr>
          <w:b/>
        </w:rPr>
      </w:pPr>
      <w:r w:rsidRPr="00076684">
        <w:rPr>
          <w:b/>
        </w:rPr>
        <w:t>Varianta s projektem</w:t>
      </w:r>
    </w:p>
    <w:p w:rsidR="00076684" w:rsidRDefault="00076684" w:rsidP="00076684">
      <w:pPr>
        <w:jc w:val="both"/>
      </w:pPr>
      <w:r>
        <w:t>U nákladů varianty s projektem byly jako základ výpočtu použity stejné sazby jako u varianty Bez projektu</w:t>
      </w:r>
      <w:r w:rsidR="006D2817">
        <w:t xml:space="preserve"> (jak v případě běžné údržby, tak v případě mimořádných oprav)</w:t>
      </w:r>
      <w:r>
        <w:t>.</w:t>
      </w:r>
      <w:r w:rsidR="006D2817">
        <w:t xml:space="preserve"> Roční měrné hodnoty i kilometrická délka jednotlivých traťových tříd jsou v projektové variantě shodné (oproti variantě Bez projektu pouze nejsou uvažovány údržbové náklady na nové TNS, které se v projektové variantě nerealizují).</w:t>
      </w:r>
    </w:p>
    <w:p w:rsidR="009F606D" w:rsidRDefault="009F606D" w:rsidP="00076684">
      <w:pPr>
        <w:jc w:val="both"/>
      </w:pPr>
      <w:r>
        <w:t>V případě reinvestic (mimořádných oprav) je však uvažován menší rozsah oprav proto, že v rámci investice dochází k výměně určité části napájecích stanic, zabezpečovacího, sdělovacího a trakčního zařízení. Ty části infrastruktury, které však v rámci investice řešeny nejsou, musí být i nadále průběžně opravované v závislosti na jejich stáří a opotřebení. Expertním rozborem a odhadem bylo stanoveno, že v případě zabezpečovacího zařízení se jedná v projektovém stavu o cca 25,6% nákladů na zabezpečovací zařízení a 69% nákladů na trakční a energetické zařízení (v rámci opatření při přepínání na střídavou trakci dochází k výměnám trolejových drátů, kabeláže, izolátorů apod., ale nejsou řešeny např. trakční stožáry a další související zařízení).</w:t>
      </w:r>
    </w:p>
    <w:p w:rsidR="009F606D" w:rsidRDefault="009F606D" w:rsidP="00076684">
      <w:pPr>
        <w:jc w:val="both"/>
      </w:pPr>
      <w:r>
        <w:t xml:space="preserve">Výsledná </w:t>
      </w:r>
      <w:r w:rsidRPr="009F606D">
        <w:rPr>
          <w:b/>
        </w:rPr>
        <w:t>roční sazba reinvestic</w:t>
      </w:r>
      <w:r>
        <w:t xml:space="preserve"> je tedy potom uvažována ve výši </w:t>
      </w:r>
      <w:r w:rsidRPr="009F606D">
        <w:rPr>
          <w:b/>
        </w:rPr>
        <w:t>865 086 tis. Kč</w:t>
      </w:r>
      <w:r>
        <w:t xml:space="preserve"> (CÚ 2016) a je tedy přibližně poloviční oproti variantě Bez projektu.</w:t>
      </w:r>
    </w:p>
    <w:p w:rsidR="00BE2BA2" w:rsidRDefault="00BE2BA2" w:rsidP="00BE2BA2">
      <w:pPr>
        <w:jc w:val="both"/>
      </w:pPr>
      <w:r w:rsidRPr="00D24D16">
        <w:t xml:space="preserve">Celkové </w:t>
      </w:r>
      <w:r w:rsidRPr="00D24D16">
        <w:rPr>
          <w:b/>
        </w:rPr>
        <w:t>náklady na mimořádné opravy</w:t>
      </w:r>
      <w:r w:rsidRPr="00D24D16">
        <w:t xml:space="preserve"> infrastruktury ve stavu </w:t>
      </w:r>
      <w:r>
        <w:t>projektovém</w:t>
      </w:r>
      <w:r w:rsidRPr="00D24D16">
        <w:t xml:space="preserve"> v CÚ 2016 za celé hodnocené období činí </w:t>
      </w:r>
      <w:r>
        <w:rPr>
          <w:b/>
        </w:rPr>
        <w:t>25</w:t>
      </w:r>
      <w:r w:rsidRPr="00D24D16">
        <w:rPr>
          <w:b/>
        </w:rPr>
        <w:t xml:space="preserve"> </w:t>
      </w:r>
      <w:r>
        <w:rPr>
          <w:b/>
        </w:rPr>
        <w:t>952</w:t>
      </w:r>
      <w:r w:rsidRPr="00D24D16">
        <w:rPr>
          <w:b/>
        </w:rPr>
        <w:t xml:space="preserve"> </w:t>
      </w:r>
      <w:r>
        <w:rPr>
          <w:b/>
        </w:rPr>
        <w:t>567</w:t>
      </w:r>
      <w:r w:rsidRPr="00D24D16">
        <w:rPr>
          <w:b/>
        </w:rPr>
        <w:t xml:space="preserve"> tis. Kč</w:t>
      </w:r>
      <w:r w:rsidRPr="00D24D16">
        <w:t xml:space="preserve">. </w:t>
      </w:r>
      <w:r w:rsidRPr="00D24D16">
        <w:rPr>
          <w:b/>
        </w:rPr>
        <w:t>Náklady na pravidelnou běžnou údržbu</w:t>
      </w:r>
      <w:r w:rsidRPr="00D24D16">
        <w:t xml:space="preserve"> potom činí </w:t>
      </w:r>
      <w:r w:rsidRPr="00D24D16">
        <w:rPr>
          <w:b/>
        </w:rPr>
        <w:t>3</w:t>
      </w:r>
      <w:r>
        <w:rPr>
          <w:b/>
        </w:rPr>
        <w:t>7</w:t>
      </w:r>
      <w:r w:rsidRPr="00D24D16">
        <w:rPr>
          <w:b/>
        </w:rPr>
        <w:t> </w:t>
      </w:r>
      <w:r>
        <w:rPr>
          <w:b/>
        </w:rPr>
        <w:t>095</w:t>
      </w:r>
      <w:r w:rsidRPr="00D24D16">
        <w:rPr>
          <w:b/>
        </w:rPr>
        <w:t> </w:t>
      </w:r>
      <w:r>
        <w:rPr>
          <w:b/>
        </w:rPr>
        <w:t>353</w:t>
      </w:r>
      <w:r w:rsidRPr="00D24D16">
        <w:rPr>
          <w:b/>
        </w:rPr>
        <w:t xml:space="preserve"> tis. Kč</w:t>
      </w:r>
      <w:r w:rsidRPr="00D24D16">
        <w:t>. Tyto náklady jsou pro jednotlivé roky podrobněji vyčísleny v tabulce na konci této kapitoly.</w:t>
      </w:r>
    </w:p>
    <w:p w:rsidR="00BE2BA2" w:rsidRDefault="00BE2BA2" w:rsidP="00076684">
      <w:pPr>
        <w:jc w:val="both"/>
      </w:pPr>
      <w:r>
        <w:t xml:space="preserve">Do nákladů varianty Bez projektu a </w:t>
      </w:r>
      <w:r w:rsidR="00C54527">
        <w:t xml:space="preserve">varianty </w:t>
      </w:r>
      <w:r>
        <w:t>projektové nejsou zahrnuty náklady na další části infrastruktury (např. železniční svršek nebo spodek), které v rámci investice nejsou řešeny</w:t>
      </w:r>
      <w:r w:rsidR="00C54527">
        <w:t>, protože se</w:t>
      </w:r>
      <w:r>
        <w:t xml:space="preserve"> shodují v obou variantách (jejich diferenční tok je nulový</w:t>
      </w:r>
      <w:r w:rsidR="00C54527">
        <w:t>)</w:t>
      </w:r>
      <w:r>
        <w:t>.</w:t>
      </w:r>
    </w:p>
    <w:p w:rsidR="00071E02" w:rsidRDefault="00071E02" w:rsidP="00076684">
      <w:pPr>
        <w:jc w:val="both"/>
      </w:pPr>
    </w:p>
    <w:tbl>
      <w:tblPr>
        <w:tblW w:w="9072" w:type="dxa"/>
        <w:tblInd w:w="70" w:type="dxa"/>
        <w:tblLayout w:type="fixed"/>
        <w:tblCellMar>
          <w:left w:w="70" w:type="dxa"/>
          <w:right w:w="70" w:type="dxa"/>
        </w:tblCellMar>
        <w:tblLook w:val="04A0" w:firstRow="1" w:lastRow="0" w:firstColumn="1" w:lastColumn="0" w:noHBand="0" w:noVBand="1"/>
      </w:tblPr>
      <w:tblGrid>
        <w:gridCol w:w="991"/>
        <w:gridCol w:w="2020"/>
        <w:gridCol w:w="2092"/>
        <w:gridCol w:w="1948"/>
        <w:gridCol w:w="2021"/>
      </w:tblGrid>
      <w:tr w:rsidR="00071E02" w:rsidRPr="00B659B4" w:rsidTr="00F71D67">
        <w:trPr>
          <w:trHeight w:val="255"/>
        </w:trPr>
        <w:tc>
          <w:tcPr>
            <w:tcW w:w="991" w:type="dxa"/>
            <w:vMerge w:val="restart"/>
            <w:tcBorders>
              <w:top w:val="single" w:sz="4" w:space="0" w:color="auto"/>
              <w:left w:val="single" w:sz="4" w:space="0" w:color="auto"/>
              <w:right w:val="single" w:sz="4" w:space="0" w:color="auto"/>
            </w:tcBorders>
            <w:shd w:val="clear" w:color="auto" w:fill="D9D9D9"/>
            <w:vAlign w:val="center"/>
          </w:tcPr>
          <w:p w:rsidR="00071E02" w:rsidRPr="00B659B4" w:rsidRDefault="00071E02" w:rsidP="00440477">
            <w:pPr>
              <w:keepNext/>
              <w:keepLines/>
              <w:spacing w:after="0" w:line="20" w:lineRule="atLeast"/>
              <w:jc w:val="center"/>
              <w:rPr>
                <w:b/>
              </w:rPr>
            </w:pPr>
            <w:r w:rsidRPr="00B659B4">
              <w:rPr>
                <w:b/>
              </w:rPr>
              <w:lastRenderedPageBreak/>
              <w:t>rok</w:t>
            </w:r>
          </w:p>
        </w:tc>
        <w:tc>
          <w:tcPr>
            <w:tcW w:w="4112" w:type="dxa"/>
            <w:gridSpan w:val="2"/>
            <w:tcBorders>
              <w:top w:val="single" w:sz="4" w:space="0" w:color="auto"/>
              <w:left w:val="nil"/>
              <w:bottom w:val="single" w:sz="4" w:space="0" w:color="auto"/>
              <w:right w:val="single" w:sz="4" w:space="0" w:color="auto"/>
            </w:tcBorders>
            <w:shd w:val="clear" w:color="auto" w:fill="D9D9D9"/>
            <w:vAlign w:val="center"/>
          </w:tcPr>
          <w:p w:rsidR="00071E02" w:rsidRPr="00B659B4" w:rsidRDefault="00071E02" w:rsidP="00440477">
            <w:pPr>
              <w:keepNext/>
              <w:keepLines/>
              <w:spacing w:after="0" w:line="20" w:lineRule="atLeast"/>
              <w:jc w:val="center"/>
              <w:rPr>
                <w:b/>
              </w:rPr>
            </w:pPr>
            <w:r w:rsidRPr="00B659B4">
              <w:rPr>
                <w:b/>
              </w:rPr>
              <w:t>bez projektu</w:t>
            </w:r>
          </w:p>
        </w:tc>
        <w:tc>
          <w:tcPr>
            <w:tcW w:w="3969" w:type="dxa"/>
            <w:gridSpan w:val="2"/>
            <w:tcBorders>
              <w:top w:val="single" w:sz="4" w:space="0" w:color="auto"/>
              <w:left w:val="nil"/>
              <w:bottom w:val="single" w:sz="4" w:space="0" w:color="auto"/>
              <w:right w:val="single" w:sz="4" w:space="0" w:color="auto"/>
            </w:tcBorders>
            <w:shd w:val="clear" w:color="auto" w:fill="D9D9D9"/>
            <w:vAlign w:val="center"/>
          </w:tcPr>
          <w:p w:rsidR="00071E02" w:rsidRDefault="00071E02" w:rsidP="00440477">
            <w:pPr>
              <w:keepNext/>
              <w:keepLines/>
              <w:spacing w:after="0" w:line="20" w:lineRule="atLeast"/>
              <w:jc w:val="center"/>
              <w:rPr>
                <w:b/>
              </w:rPr>
            </w:pPr>
            <w:r>
              <w:rPr>
                <w:b/>
              </w:rPr>
              <w:t>projekt</w:t>
            </w:r>
          </w:p>
        </w:tc>
      </w:tr>
      <w:tr w:rsidR="00071E02" w:rsidRPr="00B659B4" w:rsidTr="00F71D67">
        <w:trPr>
          <w:trHeight w:val="255"/>
        </w:trPr>
        <w:tc>
          <w:tcPr>
            <w:tcW w:w="991" w:type="dxa"/>
            <w:vMerge/>
            <w:tcBorders>
              <w:left w:val="single" w:sz="4" w:space="0" w:color="auto"/>
              <w:right w:val="single" w:sz="4" w:space="0" w:color="auto"/>
            </w:tcBorders>
            <w:shd w:val="clear" w:color="auto" w:fill="D9D9D9"/>
            <w:vAlign w:val="center"/>
          </w:tcPr>
          <w:p w:rsidR="00071E02" w:rsidRPr="00B659B4" w:rsidRDefault="00071E02" w:rsidP="00440477">
            <w:pPr>
              <w:keepNext/>
              <w:keepLines/>
              <w:spacing w:after="0" w:line="20" w:lineRule="atLeast"/>
              <w:jc w:val="center"/>
              <w:rPr>
                <w:b/>
              </w:rPr>
            </w:pPr>
          </w:p>
        </w:tc>
        <w:tc>
          <w:tcPr>
            <w:tcW w:w="2020" w:type="dxa"/>
            <w:tcBorders>
              <w:top w:val="single" w:sz="4" w:space="0" w:color="auto"/>
              <w:left w:val="nil"/>
              <w:bottom w:val="single" w:sz="4" w:space="0" w:color="auto"/>
              <w:right w:val="single" w:sz="4" w:space="0" w:color="auto"/>
            </w:tcBorders>
            <w:shd w:val="clear" w:color="auto" w:fill="D9D9D9"/>
            <w:vAlign w:val="center"/>
          </w:tcPr>
          <w:p w:rsidR="00071E02" w:rsidRPr="00B659B4" w:rsidRDefault="00071E02" w:rsidP="00440477">
            <w:pPr>
              <w:keepNext/>
              <w:keepLines/>
              <w:spacing w:after="0" w:line="20" w:lineRule="atLeast"/>
              <w:jc w:val="center"/>
              <w:rPr>
                <w:b/>
              </w:rPr>
            </w:pPr>
            <w:r>
              <w:rPr>
                <w:b/>
              </w:rPr>
              <w:t>opravy</w:t>
            </w:r>
          </w:p>
        </w:tc>
        <w:tc>
          <w:tcPr>
            <w:tcW w:w="2092" w:type="dxa"/>
            <w:tcBorders>
              <w:top w:val="single" w:sz="4" w:space="0" w:color="auto"/>
              <w:left w:val="nil"/>
              <w:bottom w:val="single" w:sz="4" w:space="0" w:color="auto"/>
              <w:right w:val="single" w:sz="4" w:space="0" w:color="auto"/>
            </w:tcBorders>
            <w:shd w:val="clear" w:color="auto" w:fill="D9D9D9"/>
            <w:vAlign w:val="center"/>
          </w:tcPr>
          <w:p w:rsidR="00071E02" w:rsidRPr="00B659B4" w:rsidRDefault="00071E02" w:rsidP="00440477">
            <w:pPr>
              <w:keepNext/>
              <w:keepLines/>
              <w:spacing w:after="0" w:line="20" w:lineRule="atLeast"/>
              <w:jc w:val="center"/>
              <w:rPr>
                <w:b/>
              </w:rPr>
            </w:pPr>
            <w:r>
              <w:rPr>
                <w:b/>
              </w:rPr>
              <w:t>údržba</w:t>
            </w:r>
          </w:p>
        </w:tc>
        <w:tc>
          <w:tcPr>
            <w:tcW w:w="1948" w:type="dxa"/>
            <w:tcBorders>
              <w:top w:val="single" w:sz="4" w:space="0" w:color="auto"/>
              <w:left w:val="nil"/>
              <w:bottom w:val="single" w:sz="4" w:space="0" w:color="auto"/>
              <w:right w:val="single" w:sz="4" w:space="0" w:color="auto"/>
            </w:tcBorders>
            <w:shd w:val="clear" w:color="auto" w:fill="D9D9D9"/>
            <w:vAlign w:val="center"/>
          </w:tcPr>
          <w:p w:rsidR="00071E02" w:rsidRPr="00B659B4" w:rsidRDefault="00071E02" w:rsidP="00440477">
            <w:pPr>
              <w:keepNext/>
              <w:keepLines/>
              <w:spacing w:after="0" w:line="20" w:lineRule="atLeast"/>
              <w:jc w:val="center"/>
              <w:rPr>
                <w:b/>
              </w:rPr>
            </w:pPr>
            <w:r>
              <w:rPr>
                <w:b/>
              </w:rPr>
              <w:t>opravy</w:t>
            </w:r>
          </w:p>
        </w:tc>
        <w:tc>
          <w:tcPr>
            <w:tcW w:w="2021" w:type="dxa"/>
            <w:tcBorders>
              <w:top w:val="single" w:sz="4" w:space="0" w:color="auto"/>
              <w:left w:val="nil"/>
              <w:bottom w:val="single" w:sz="4" w:space="0" w:color="auto"/>
              <w:right w:val="single" w:sz="4" w:space="0" w:color="auto"/>
            </w:tcBorders>
            <w:shd w:val="clear" w:color="auto" w:fill="D9D9D9"/>
          </w:tcPr>
          <w:p w:rsidR="00071E02" w:rsidRDefault="00071E02" w:rsidP="00440477">
            <w:pPr>
              <w:keepNext/>
              <w:keepLines/>
              <w:spacing w:after="0" w:line="20" w:lineRule="atLeast"/>
              <w:jc w:val="center"/>
              <w:rPr>
                <w:b/>
              </w:rPr>
            </w:pPr>
          </w:p>
        </w:tc>
      </w:tr>
      <w:tr w:rsidR="000A6486" w:rsidRPr="00E001CB"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2019</w:t>
            </w:r>
          </w:p>
        </w:tc>
        <w:tc>
          <w:tcPr>
            <w:tcW w:w="2020" w:type="dxa"/>
            <w:tcBorders>
              <w:top w:val="nil"/>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1 241 881</w:t>
            </w:r>
          </w:p>
        </w:tc>
        <w:tc>
          <w:tcPr>
            <w:tcW w:w="2092" w:type="dxa"/>
            <w:tcBorders>
              <w:top w:val="nil"/>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4 595 119</w:t>
            </w:r>
          </w:p>
        </w:tc>
        <w:tc>
          <w:tcPr>
            <w:tcW w:w="1948" w:type="dxa"/>
            <w:tcBorders>
              <w:top w:val="nil"/>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nil"/>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RPr="00E001CB"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2020</w:t>
            </w:r>
          </w:p>
        </w:tc>
        <w:tc>
          <w:tcPr>
            <w:tcW w:w="2020" w:type="dxa"/>
            <w:tcBorders>
              <w:top w:val="nil"/>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1 243 671</w:t>
            </w:r>
          </w:p>
        </w:tc>
        <w:tc>
          <w:tcPr>
            <w:tcW w:w="2092" w:type="dxa"/>
            <w:tcBorders>
              <w:top w:val="nil"/>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2 842 891</w:t>
            </w:r>
          </w:p>
        </w:tc>
        <w:tc>
          <w:tcPr>
            <w:tcW w:w="1948" w:type="dxa"/>
            <w:tcBorders>
              <w:top w:val="nil"/>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nil"/>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RPr="00E001CB"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2021</w:t>
            </w:r>
          </w:p>
        </w:tc>
        <w:tc>
          <w:tcPr>
            <w:tcW w:w="2020" w:type="dxa"/>
            <w:tcBorders>
              <w:top w:val="nil"/>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1 248 145</w:t>
            </w:r>
          </w:p>
        </w:tc>
        <w:tc>
          <w:tcPr>
            <w:tcW w:w="2092" w:type="dxa"/>
            <w:tcBorders>
              <w:top w:val="nil"/>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3 355 737</w:t>
            </w:r>
          </w:p>
        </w:tc>
        <w:tc>
          <w:tcPr>
            <w:tcW w:w="1948" w:type="dxa"/>
            <w:tcBorders>
              <w:top w:val="nil"/>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nil"/>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RPr="00E001CB"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2022</w:t>
            </w:r>
          </w:p>
        </w:tc>
        <w:tc>
          <w:tcPr>
            <w:tcW w:w="2020" w:type="dxa"/>
            <w:tcBorders>
              <w:top w:val="nil"/>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1 260 674</w:t>
            </w:r>
          </w:p>
        </w:tc>
        <w:tc>
          <w:tcPr>
            <w:tcW w:w="2092" w:type="dxa"/>
            <w:tcBorders>
              <w:top w:val="nil"/>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5 938 858</w:t>
            </w:r>
          </w:p>
        </w:tc>
        <w:tc>
          <w:tcPr>
            <w:tcW w:w="1948" w:type="dxa"/>
            <w:tcBorders>
              <w:top w:val="nil"/>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nil"/>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RPr="00E001CB"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2023</w:t>
            </w:r>
          </w:p>
        </w:tc>
        <w:tc>
          <w:tcPr>
            <w:tcW w:w="2020" w:type="dxa"/>
            <w:tcBorders>
              <w:top w:val="nil"/>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1 260 674</w:t>
            </w:r>
          </w:p>
        </w:tc>
        <w:tc>
          <w:tcPr>
            <w:tcW w:w="2092" w:type="dxa"/>
            <w:tcBorders>
              <w:top w:val="nil"/>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1 641 867</w:t>
            </w:r>
          </w:p>
        </w:tc>
        <w:tc>
          <w:tcPr>
            <w:tcW w:w="1948" w:type="dxa"/>
            <w:tcBorders>
              <w:top w:val="nil"/>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nil"/>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RPr="00E001CB"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Pr="00E001CB" w:rsidRDefault="000A6486" w:rsidP="00440477">
            <w:pPr>
              <w:spacing w:after="0" w:line="20" w:lineRule="atLeast"/>
              <w:jc w:val="center"/>
              <w:rPr>
                <w:szCs w:val="20"/>
              </w:rPr>
            </w:pPr>
            <w:r>
              <w:rPr>
                <w:szCs w:val="20"/>
              </w:rPr>
              <w:t>2024</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1 262 464</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2 084 635</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RPr="00E001CB"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Pr="00E001CB" w:rsidRDefault="000A6486" w:rsidP="00440477">
            <w:pPr>
              <w:spacing w:after="0" w:line="20" w:lineRule="atLeast"/>
              <w:jc w:val="center"/>
              <w:rPr>
                <w:szCs w:val="20"/>
              </w:rPr>
            </w:pPr>
            <w:r>
              <w:rPr>
                <w:szCs w:val="20"/>
              </w:rPr>
              <w:t>2025</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1 265 148</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2 838 757</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RPr="00E001CB"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2026</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1 268 728</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3 054 062</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2027</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1 274 097</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3 809 705</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2028</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1 277 677</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2 899 491</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2029</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1 283 046</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3 687 572</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2030</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1 283 046</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1 641 867</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2031</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1 283 046</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1 641 867</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2032</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1 285 731</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2 992 220</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2033</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1 286 625</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2 244 619</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2034</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1 289 310</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2 392 230</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2035</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1 289 310</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1 641 867</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2036</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1 289 310</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1 641 867</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2037</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1 289 310</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1 641 867</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2038</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1 289 310</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1 641 867</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2039</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1 289 310</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1 641 867</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2040</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1 289 310</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1 641 867</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2041</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1 289 310</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1 641 867</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2042</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1 289 310</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1 641 867</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2043</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1 289 310</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1 641 867</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2044</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1 289 310</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1 641 867</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2045</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1 289 310</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1 641 867</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2046</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1 289 310</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1 641 867</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440477">
            <w:pPr>
              <w:spacing w:after="0" w:line="20" w:lineRule="atLeast"/>
              <w:jc w:val="center"/>
              <w:rPr>
                <w:szCs w:val="20"/>
              </w:rPr>
            </w:pPr>
            <w:r>
              <w:rPr>
                <w:szCs w:val="20"/>
              </w:rPr>
              <w:t>2047</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1 289 310</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1 641 867</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Default="000A6486" w:rsidP="00F71D67">
            <w:pPr>
              <w:spacing w:after="0" w:line="20" w:lineRule="atLeast"/>
              <w:jc w:val="center"/>
              <w:rPr>
                <w:szCs w:val="20"/>
              </w:rPr>
            </w:pPr>
            <w:r>
              <w:rPr>
                <w:szCs w:val="20"/>
              </w:rPr>
              <w:t>2048</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1 289 310</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0A6486" w:rsidRDefault="000A6486" w:rsidP="000A6486">
            <w:pPr>
              <w:spacing w:after="0" w:line="20" w:lineRule="atLeast"/>
              <w:ind w:right="497"/>
              <w:jc w:val="right"/>
              <w:rPr>
                <w:szCs w:val="20"/>
              </w:rPr>
            </w:pPr>
            <w:r w:rsidRPr="000A6486">
              <w:rPr>
                <w:szCs w:val="20"/>
              </w:rPr>
              <w:t>1 641 867</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BE5E92" w:rsidRDefault="000A6486" w:rsidP="00440477">
            <w:pPr>
              <w:spacing w:after="0" w:line="20" w:lineRule="atLeast"/>
              <w:ind w:right="497"/>
              <w:jc w:val="right"/>
              <w:rPr>
                <w:szCs w:val="20"/>
              </w:rPr>
            </w:pPr>
            <w:r w:rsidRPr="00BE5E92">
              <w:rPr>
                <w:szCs w:val="20"/>
              </w:rPr>
              <w:t>1 236 512</w:t>
            </w:r>
          </w:p>
        </w:tc>
        <w:tc>
          <w:tcPr>
            <w:tcW w:w="2021" w:type="dxa"/>
            <w:tcBorders>
              <w:top w:val="single" w:sz="4" w:space="0" w:color="auto"/>
              <w:left w:val="nil"/>
              <w:bottom w:val="single" w:sz="4" w:space="0" w:color="auto"/>
              <w:right w:val="single" w:sz="4" w:space="0" w:color="auto"/>
            </w:tcBorders>
            <w:vAlign w:val="center"/>
          </w:tcPr>
          <w:p w:rsidR="000A6486" w:rsidRPr="00BE5E92" w:rsidRDefault="000A6486" w:rsidP="00440477">
            <w:pPr>
              <w:spacing w:after="0" w:line="20" w:lineRule="atLeast"/>
              <w:ind w:right="497"/>
              <w:jc w:val="right"/>
              <w:rPr>
                <w:szCs w:val="20"/>
              </w:rPr>
            </w:pPr>
            <w:r w:rsidRPr="00BE5E92">
              <w:rPr>
                <w:szCs w:val="20"/>
              </w:rPr>
              <w:t>865 086</w:t>
            </w:r>
          </w:p>
        </w:tc>
      </w:tr>
      <w:tr w:rsidR="000A6486" w:rsidTr="000A6486">
        <w:trPr>
          <w:trHeight w:val="255"/>
        </w:trPr>
        <w:tc>
          <w:tcPr>
            <w:tcW w:w="99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A6486" w:rsidRPr="007A6FA6" w:rsidRDefault="000A6486" w:rsidP="00440477">
            <w:pPr>
              <w:spacing w:after="0" w:line="20" w:lineRule="atLeast"/>
              <w:jc w:val="center"/>
              <w:rPr>
                <w:b/>
                <w:szCs w:val="20"/>
              </w:rPr>
            </w:pPr>
            <w:r w:rsidRPr="007A6FA6">
              <w:rPr>
                <w:b/>
                <w:szCs w:val="20"/>
              </w:rPr>
              <w:t>CELKEM</w:t>
            </w:r>
          </w:p>
        </w:tc>
        <w:tc>
          <w:tcPr>
            <w:tcW w:w="2020" w:type="dxa"/>
            <w:tcBorders>
              <w:top w:val="single" w:sz="4" w:space="0" w:color="auto"/>
              <w:left w:val="nil"/>
              <w:bottom w:val="single" w:sz="4" w:space="0" w:color="auto"/>
              <w:right w:val="single" w:sz="4" w:space="0" w:color="auto"/>
            </w:tcBorders>
            <w:shd w:val="clear" w:color="auto" w:fill="auto"/>
            <w:vAlign w:val="center"/>
          </w:tcPr>
          <w:p w:rsidR="000A6486" w:rsidRPr="00951905" w:rsidRDefault="00951905" w:rsidP="000A6486">
            <w:pPr>
              <w:spacing w:after="0" w:line="20" w:lineRule="atLeast"/>
              <w:ind w:right="497"/>
              <w:jc w:val="right"/>
              <w:rPr>
                <w:b/>
                <w:szCs w:val="20"/>
              </w:rPr>
            </w:pPr>
            <w:r w:rsidRPr="00951905">
              <w:rPr>
                <w:b/>
                <w:szCs w:val="20"/>
              </w:rPr>
              <w:t>38 364 304</w:t>
            </w:r>
          </w:p>
        </w:tc>
        <w:tc>
          <w:tcPr>
            <w:tcW w:w="2092" w:type="dxa"/>
            <w:tcBorders>
              <w:top w:val="single" w:sz="4" w:space="0" w:color="auto"/>
              <w:left w:val="nil"/>
              <w:bottom w:val="single" w:sz="4" w:space="0" w:color="auto"/>
              <w:right w:val="single" w:sz="4" w:space="0" w:color="auto"/>
            </w:tcBorders>
            <w:shd w:val="clear" w:color="auto" w:fill="auto"/>
            <w:vAlign w:val="center"/>
          </w:tcPr>
          <w:p w:rsidR="000A6486" w:rsidRPr="00951905" w:rsidRDefault="00951905" w:rsidP="000A6486">
            <w:pPr>
              <w:spacing w:after="0" w:line="20" w:lineRule="atLeast"/>
              <w:ind w:right="497"/>
              <w:jc w:val="right"/>
              <w:rPr>
                <w:b/>
                <w:szCs w:val="20"/>
              </w:rPr>
            </w:pPr>
            <w:r w:rsidRPr="00951905">
              <w:rPr>
                <w:b/>
                <w:szCs w:val="20"/>
              </w:rPr>
              <w:t>70 647 621</w:t>
            </w:r>
          </w:p>
        </w:tc>
        <w:tc>
          <w:tcPr>
            <w:tcW w:w="1948" w:type="dxa"/>
            <w:tcBorders>
              <w:top w:val="single" w:sz="4" w:space="0" w:color="auto"/>
              <w:left w:val="nil"/>
              <w:bottom w:val="single" w:sz="4" w:space="0" w:color="auto"/>
              <w:right w:val="single" w:sz="4" w:space="0" w:color="auto"/>
            </w:tcBorders>
            <w:shd w:val="clear" w:color="auto" w:fill="auto"/>
            <w:vAlign w:val="center"/>
          </w:tcPr>
          <w:p w:rsidR="000A6486" w:rsidRPr="00F46772" w:rsidRDefault="000A6486" w:rsidP="00440477">
            <w:pPr>
              <w:tabs>
                <w:tab w:val="left" w:pos="1207"/>
              </w:tabs>
              <w:spacing w:after="0" w:line="20" w:lineRule="atLeast"/>
              <w:ind w:right="497"/>
              <w:jc w:val="right"/>
              <w:rPr>
                <w:b/>
                <w:szCs w:val="20"/>
              </w:rPr>
            </w:pPr>
            <w:r>
              <w:rPr>
                <w:b/>
                <w:szCs w:val="20"/>
              </w:rPr>
              <w:t>37 095</w:t>
            </w:r>
            <w:r w:rsidRPr="00152DD7">
              <w:rPr>
                <w:b/>
                <w:szCs w:val="20"/>
              </w:rPr>
              <w:t xml:space="preserve"> </w:t>
            </w:r>
            <w:r>
              <w:rPr>
                <w:b/>
                <w:szCs w:val="20"/>
              </w:rPr>
              <w:t>353</w:t>
            </w:r>
          </w:p>
        </w:tc>
        <w:tc>
          <w:tcPr>
            <w:tcW w:w="2021" w:type="dxa"/>
            <w:tcBorders>
              <w:top w:val="single" w:sz="4" w:space="0" w:color="auto"/>
              <w:left w:val="nil"/>
              <w:bottom w:val="single" w:sz="4" w:space="0" w:color="auto"/>
              <w:right w:val="single" w:sz="4" w:space="0" w:color="auto"/>
            </w:tcBorders>
            <w:vAlign w:val="center"/>
          </w:tcPr>
          <w:p w:rsidR="000A6486" w:rsidRPr="00F46772" w:rsidRDefault="000A6486" w:rsidP="00440477">
            <w:pPr>
              <w:tabs>
                <w:tab w:val="left" w:pos="1064"/>
              </w:tabs>
              <w:spacing w:after="0" w:line="20" w:lineRule="atLeast"/>
              <w:ind w:right="497"/>
              <w:jc w:val="right"/>
              <w:rPr>
                <w:b/>
                <w:szCs w:val="20"/>
              </w:rPr>
            </w:pPr>
            <w:r>
              <w:rPr>
                <w:b/>
                <w:szCs w:val="20"/>
              </w:rPr>
              <w:t>25 952</w:t>
            </w:r>
            <w:r w:rsidRPr="00152DD7">
              <w:rPr>
                <w:b/>
                <w:szCs w:val="20"/>
              </w:rPr>
              <w:t xml:space="preserve"> </w:t>
            </w:r>
            <w:r>
              <w:rPr>
                <w:b/>
                <w:szCs w:val="20"/>
              </w:rPr>
              <w:t>567</w:t>
            </w:r>
          </w:p>
        </w:tc>
      </w:tr>
      <w:tr w:rsidR="00F71D67" w:rsidTr="00440477">
        <w:trPr>
          <w:trHeight w:val="284"/>
        </w:trPr>
        <w:tc>
          <w:tcPr>
            <w:tcW w:w="9072" w:type="dxa"/>
            <w:gridSpan w:val="5"/>
            <w:tcBorders>
              <w:top w:val="single" w:sz="4" w:space="0" w:color="auto"/>
              <w:left w:val="single" w:sz="4" w:space="0" w:color="auto"/>
              <w:bottom w:val="single" w:sz="4" w:space="0" w:color="auto"/>
              <w:right w:val="single" w:sz="4" w:space="0" w:color="auto"/>
            </w:tcBorders>
            <w:shd w:val="clear" w:color="000000" w:fill="auto"/>
            <w:noWrap/>
            <w:vAlign w:val="center"/>
          </w:tcPr>
          <w:p w:rsidR="00F71D67" w:rsidRPr="007450E5" w:rsidRDefault="00F71D67" w:rsidP="00440477">
            <w:pPr>
              <w:pStyle w:val="Titulek"/>
              <w:rPr>
                <w:rFonts w:asciiTheme="minorHAnsi" w:hAnsiTheme="minorHAnsi"/>
                <w:i w:val="0"/>
                <w:sz w:val="22"/>
              </w:rPr>
            </w:pPr>
            <w:bookmarkStart w:id="11" w:name="_Toc447262162"/>
            <w:proofErr w:type="spellStart"/>
            <w:r w:rsidRPr="007450E5">
              <w:rPr>
                <w:rFonts w:asciiTheme="minorHAnsi" w:hAnsiTheme="minorHAnsi"/>
                <w:i w:val="0"/>
                <w:sz w:val="22"/>
              </w:rPr>
              <w:t>Tabulka</w:t>
            </w:r>
            <w:proofErr w:type="spellEnd"/>
            <w:r w:rsidRPr="007450E5">
              <w:rPr>
                <w:rFonts w:asciiTheme="minorHAnsi" w:hAnsiTheme="minorHAnsi"/>
                <w:i w:val="0"/>
                <w:sz w:val="22"/>
              </w:rPr>
              <w:t xml:space="preserve"> </w:t>
            </w:r>
            <w:r w:rsidRPr="007450E5">
              <w:rPr>
                <w:rFonts w:asciiTheme="minorHAnsi" w:hAnsiTheme="minorHAnsi"/>
                <w:i w:val="0"/>
                <w:sz w:val="22"/>
              </w:rPr>
              <w:fldChar w:fldCharType="begin"/>
            </w:r>
            <w:r w:rsidRPr="007450E5">
              <w:rPr>
                <w:rFonts w:asciiTheme="minorHAnsi" w:hAnsiTheme="minorHAnsi"/>
                <w:i w:val="0"/>
                <w:sz w:val="22"/>
              </w:rPr>
              <w:instrText xml:space="preserve"> STYLEREF 1 \s </w:instrText>
            </w:r>
            <w:r w:rsidRPr="007450E5">
              <w:rPr>
                <w:rFonts w:asciiTheme="minorHAnsi" w:hAnsiTheme="minorHAnsi"/>
                <w:i w:val="0"/>
                <w:sz w:val="22"/>
              </w:rPr>
              <w:fldChar w:fldCharType="separate"/>
            </w:r>
            <w:r w:rsidR="00A1335F">
              <w:rPr>
                <w:rFonts w:asciiTheme="minorHAnsi" w:hAnsiTheme="minorHAnsi"/>
                <w:i w:val="0"/>
                <w:noProof/>
                <w:sz w:val="22"/>
              </w:rPr>
              <w:t>3</w:t>
            </w:r>
            <w:r w:rsidRPr="007450E5">
              <w:rPr>
                <w:rFonts w:asciiTheme="minorHAnsi" w:hAnsiTheme="minorHAnsi"/>
                <w:i w:val="0"/>
                <w:noProof/>
                <w:sz w:val="22"/>
              </w:rPr>
              <w:fldChar w:fldCharType="end"/>
            </w:r>
            <w:r w:rsidRPr="007450E5">
              <w:rPr>
                <w:rFonts w:asciiTheme="minorHAnsi" w:hAnsiTheme="minorHAnsi"/>
                <w:i w:val="0"/>
                <w:sz w:val="22"/>
              </w:rPr>
              <w:t>.</w:t>
            </w:r>
            <w:r w:rsidRPr="007450E5">
              <w:rPr>
                <w:rFonts w:asciiTheme="minorHAnsi" w:hAnsiTheme="minorHAnsi"/>
                <w:i w:val="0"/>
                <w:sz w:val="22"/>
              </w:rPr>
              <w:fldChar w:fldCharType="begin"/>
            </w:r>
            <w:r w:rsidRPr="007450E5">
              <w:rPr>
                <w:rFonts w:asciiTheme="minorHAnsi" w:hAnsiTheme="minorHAnsi"/>
                <w:i w:val="0"/>
                <w:sz w:val="22"/>
              </w:rPr>
              <w:instrText xml:space="preserve"> SEQ Tabulka \* ARABIC \s 1 </w:instrText>
            </w:r>
            <w:r w:rsidRPr="007450E5">
              <w:rPr>
                <w:rFonts w:asciiTheme="minorHAnsi" w:hAnsiTheme="minorHAnsi"/>
                <w:i w:val="0"/>
                <w:sz w:val="22"/>
              </w:rPr>
              <w:fldChar w:fldCharType="separate"/>
            </w:r>
            <w:r w:rsidR="00A1335F">
              <w:rPr>
                <w:rFonts w:asciiTheme="minorHAnsi" w:hAnsiTheme="minorHAnsi"/>
                <w:i w:val="0"/>
                <w:noProof/>
                <w:sz w:val="22"/>
              </w:rPr>
              <w:t>7</w:t>
            </w:r>
            <w:r w:rsidRPr="007450E5">
              <w:rPr>
                <w:rFonts w:asciiTheme="minorHAnsi" w:hAnsiTheme="minorHAnsi"/>
                <w:i w:val="0"/>
                <w:noProof/>
                <w:sz w:val="22"/>
              </w:rPr>
              <w:fldChar w:fldCharType="end"/>
            </w:r>
            <w:r w:rsidRPr="007450E5">
              <w:rPr>
                <w:rFonts w:asciiTheme="minorHAnsi" w:hAnsiTheme="minorHAnsi"/>
                <w:i w:val="0"/>
                <w:sz w:val="22"/>
              </w:rPr>
              <w:t xml:space="preserve"> – </w:t>
            </w:r>
            <w:r w:rsidRPr="007450E5">
              <w:rPr>
                <w:rFonts w:asciiTheme="minorHAnsi" w:hAnsiTheme="minorHAnsi"/>
                <w:i w:val="0"/>
                <w:sz w:val="22"/>
                <w:lang w:val="cs-CZ"/>
              </w:rPr>
              <w:t>Nákl. na údržbu a opravy infrastruktury v tis. Kč (CÚ 2016)</w:t>
            </w:r>
            <w:bookmarkEnd w:id="11"/>
          </w:p>
        </w:tc>
      </w:tr>
    </w:tbl>
    <w:p w:rsidR="00076684" w:rsidRDefault="00076684" w:rsidP="00951905">
      <w:pPr>
        <w:spacing w:after="0" w:line="240" w:lineRule="auto"/>
        <w:jc w:val="both"/>
      </w:pPr>
    </w:p>
    <w:p w:rsidR="00DD3162" w:rsidRDefault="00DD3162" w:rsidP="00DD3162">
      <w:pPr>
        <w:pStyle w:val="Nadpis3"/>
        <w:numPr>
          <w:ilvl w:val="2"/>
          <w:numId w:val="18"/>
        </w:numPr>
        <w:ind w:left="709"/>
      </w:pPr>
      <w:bookmarkStart w:id="12" w:name="_Ref457047969"/>
      <w:bookmarkStart w:id="13" w:name="_Toc457161115"/>
      <w:r>
        <w:t>Zůstatková hodnota</w:t>
      </w:r>
      <w:bookmarkEnd w:id="12"/>
      <w:bookmarkEnd w:id="13"/>
    </w:p>
    <w:p w:rsidR="00DD3162" w:rsidRDefault="00DD3162" w:rsidP="00DD3162">
      <w:pPr>
        <w:jc w:val="both"/>
      </w:pPr>
      <w:r>
        <w:t>Pro potřeby CBA analýzy byla vyčíslena také zůstatková hodnota investice na konci hodnotícího období, jako čistá současná hodnota peněžních toků ve zbývajících letech životnosti zařízení po skončení hodnotícího období.</w:t>
      </w:r>
    </w:p>
    <w:p w:rsidR="00076684" w:rsidRDefault="00DD3162" w:rsidP="00DD3162">
      <w:pPr>
        <w:jc w:val="both"/>
      </w:pPr>
      <w:r>
        <w:t>Pro stanovení zůstatkové hodnoty byla vypočtena průměrná předpokládaná ekonomická životnost celé investice, která byla v souladu s materiálem „Metodika pro hodnocení ekonomické efektivnosti a ex-post posuzování nákladů a výnosů, projektů železniční infrastruktury, pozemních komunikací a</w:t>
      </w:r>
      <w:r w:rsidR="005D0D72">
        <w:t> </w:t>
      </w:r>
      <w:r>
        <w:t>dopravně významných vodních cest“, MD ČR 03/2016  stanovena podle objektového složení jako vážený průměr podle výše investičních nákladů vynaložených na jednotlivé typy objektů a zařízení s</w:t>
      </w:r>
      <w:r w:rsidR="005D0D72">
        <w:t> </w:t>
      </w:r>
      <w:r>
        <w:t>příslušnou délkou životnosti (viz následující tabulku).</w:t>
      </w:r>
    </w:p>
    <w:tbl>
      <w:tblPr>
        <w:tblW w:w="8364" w:type="dxa"/>
        <w:tblInd w:w="70" w:type="dxa"/>
        <w:tblLayout w:type="fixed"/>
        <w:tblCellMar>
          <w:left w:w="70" w:type="dxa"/>
          <w:right w:w="70" w:type="dxa"/>
        </w:tblCellMar>
        <w:tblLook w:val="04A0" w:firstRow="1" w:lastRow="0" w:firstColumn="1" w:lastColumn="0" w:noHBand="0" w:noVBand="1"/>
      </w:tblPr>
      <w:tblGrid>
        <w:gridCol w:w="4021"/>
        <w:gridCol w:w="2075"/>
        <w:gridCol w:w="2268"/>
      </w:tblGrid>
      <w:tr w:rsidR="005D0D72" w:rsidRPr="00E001CB" w:rsidTr="00440477">
        <w:trPr>
          <w:trHeight w:val="576"/>
        </w:trPr>
        <w:tc>
          <w:tcPr>
            <w:tcW w:w="4021" w:type="dxa"/>
            <w:tcBorders>
              <w:top w:val="single" w:sz="4" w:space="0" w:color="auto"/>
              <w:left w:val="single" w:sz="4" w:space="0" w:color="auto"/>
              <w:right w:val="single" w:sz="4" w:space="0" w:color="auto"/>
            </w:tcBorders>
            <w:shd w:val="clear" w:color="auto" w:fill="D9D9D9"/>
            <w:vAlign w:val="center"/>
          </w:tcPr>
          <w:p w:rsidR="005D0D72" w:rsidRPr="00C056A9" w:rsidRDefault="005D0D72" w:rsidP="00440477">
            <w:pPr>
              <w:spacing w:after="0" w:line="240" w:lineRule="auto"/>
              <w:rPr>
                <w:b/>
                <w:szCs w:val="20"/>
              </w:rPr>
            </w:pPr>
            <w:r w:rsidRPr="00C056A9">
              <w:rPr>
                <w:b/>
                <w:szCs w:val="20"/>
              </w:rPr>
              <w:lastRenderedPageBreak/>
              <w:t>stavební objekt nebo provozní prvky</w:t>
            </w:r>
          </w:p>
        </w:tc>
        <w:tc>
          <w:tcPr>
            <w:tcW w:w="2075" w:type="dxa"/>
            <w:tcBorders>
              <w:top w:val="single" w:sz="4" w:space="0" w:color="auto"/>
              <w:left w:val="nil"/>
              <w:right w:val="single" w:sz="4" w:space="0" w:color="auto"/>
            </w:tcBorders>
            <w:shd w:val="clear" w:color="auto" w:fill="D9D9D9"/>
            <w:vAlign w:val="center"/>
          </w:tcPr>
          <w:p w:rsidR="005D0D72" w:rsidRPr="00C056A9" w:rsidRDefault="005D0D72" w:rsidP="00440477">
            <w:pPr>
              <w:spacing w:after="0" w:line="240" w:lineRule="auto"/>
              <w:jc w:val="center"/>
              <w:rPr>
                <w:b/>
                <w:szCs w:val="20"/>
              </w:rPr>
            </w:pPr>
            <w:r w:rsidRPr="00C056A9">
              <w:rPr>
                <w:b/>
                <w:szCs w:val="20"/>
              </w:rPr>
              <w:t>životnost v letech</w:t>
            </w:r>
          </w:p>
        </w:tc>
        <w:tc>
          <w:tcPr>
            <w:tcW w:w="2268" w:type="dxa"/>
            <w:tcBorders>
              <w:top w:val="single" w:sz="4" w:space="0" w:color="auto"/>
              <w:left w:val="nil"/>
              <w:right w:val="single" w:sz="4" w:space="0" w:color="auto"/>
            </w:tcBorders>
            <w:shd w:val="clear" w:color="auto" w:fill="D9D9D9"/>
            <w:vAlign w:val="center"/>
          </w:tcPr>
          <w:p w:rsidR="005D0D72" w:rsidRDefault="005D0D72" w:rsidP="00440477">
            <w:pPr>
              <w:spacing w:after="0" w:line="240" w:lineRule="auto"/>
              <w:jc w:val="center"/>
              <w:rPr>
                <w:b/>
                <w:szCs w:val="20"/>
              </w:rPr>
            </w:pPr>
            <w:r>
              <w:rPr>
                <w:b/>
                <w:szCs w:val="20"/>
              </w:rPr>
              <w:t>pořizovací náklad</w:t>
            </w:r>
          </w:p>
        </w:tc>
      </w:tr>
      <w:tr w:rsidR="00B20F36" w:rsidRPr="00E001CB" w:rsidTr="00440477">
        <w:trPr>
          <w:trHeight w:val="285"/>
        </w:trPr>
        <w:tc>
          <w:tcPr>
            <w:tcW w:w="402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20F36" w:rsidRPr="006D181D" w:rsidRDefault="00B20F36" w:rsidP="00440477">
            <w:pPr>
              <w:spacing w:after="0" w:line="240" w:lineRule="auto"/>
              <w:rPr>
                <w:szCs w:val="20"/>
              </w:rPr>
            </w:pPr>
            <w:r w:rsidRPr="006D181D">
              <w:rPr>
                <w:szCs w:val="20"/>
              </w:rPr>
              <w:t>Zabezpečovací zařízení</w:t>
            </w:r>
          </w:p>
        </w:tc>
        <w:tc>
          <w:tcPr>
            <w:tcW w:w="2075" w:type="dxa"/>
            <w:tcBorders>
              <w:top w:val="single" w:sz="4" w:space="0" w:color="auto"/>
              <w:left w:val="nil"/>
              <w:bottom w:val="single" w:sz="4" w:space="0" w:color="auto"/>
              <w:right w:val="single" w:sz="4" w:space="0" w:color="auto"/>
            </w:tcBorders>
            <w:shd w:val="clear" w:color="auto" w:fill="auto"/>
            <w:noWrap/>
            <w:vAlign w:val="center"/>
          </w:tcPr>
          <w:p w:rsidR="00B20F36" w:rsidRPr="006D181D" w:rsidRDefault="00B20F36" w:rsidP="00440477">
            <w:pPr>
              <w:spacing w:after="0" w:line="240" w:lineRule="auto"/>
              <w:ind w:right="21"/>
              <w:jc w:val="center"/>
              <w:rPr>
                <w:color w:val="000000"/>
                <w:szCs w:val="20"/>
              </w:rPr>
            </w:pPr>
            <w:r w:rsidRPr="006D181D">
              <w:rPr>
                <w:color w:val="000000"/>
                <w:szCs w:val="20"/>
              </w:rPr>
              <w:t>20</w:t>
            </w:r>
          </w:p>
        </w:tc>
        <w:tc>
          <w:tcPr>
            <w:tcW w:w="2268" w:type="dxa"/>
            <w:tcBorders>
              <w:top w:val="single" w:sz="4" w:space="0" w:color="auto"/>
              <w:left w:val="nil"/>
              <w:bottom w:val="single" w:sz="4" w:space="0" w:color="auto"/>
              <w:right w:val="single" w:sz="4" w:space="0" w:color="auto"/>
            </w:tcBorders>
            <w:shd w:val="clear" w:color="auto" w:fill="auto"/>
            <w:vAlign w:val="bottom"/>
          </w:tcPr>
          <w:p w:rsidR="00B20F36" w:rsidRPr="00B20F36" w:rsidRDefault="00B20F36" w:rsidP="00B20F36">
            <w:pPr>
              <w:spacing w:after="0" w:line="240" w:lineRule="auto"/>
              <w:ind w:right="497"/>
              <w:jc w:val="right"/>
              <w:rPr>
                <w:color w:val="000000"/>
                <w:szCs w:val="20"/>
              </w:rPr>
            </w:pPr>
            <w:r w:rsidRPr="00B20F36">
              <w:rPr>
                <w:color w:val="000000"/>
                <w:szCs w:val="20"/>
              </w:rPr>
              <w:t>14 734 423</w:t>
            </w:r>
          </w:p>
        </w:tc>
      </w:tr>
      <w:tr w:rsidR="00B20F36" w:rsidRPr="00E001CB" w:rsidTr="00440477">
        <w:trPr>
          <w:trHeight w:val="285"/>
        </w:trPr>
        <w:tc>
          <w:tcPr>
            <w:tcW w:w="402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20F36" w:rsidRPr="006D181D" w:rsidRDefault="00B20F36" w:rsidP="00440477">
            <w:pPr>
              <w:spacing w:after="0" w:line="240" w:lineRule="auto"/>
              <w:rPr>
                <w:szCs w:val="20"/>
              </w:rPr>
            </w:pPr>
            <w:r w:rsidRPr="006D181D">
              <w:rPr>
                <w:szCs w:val="20"/>
              </w:rPr>
              <w:t>Sdělovací zařízení</w:t>
            </w:r>
          </w:p>
        </w:tc>
        <w:tc>
          <w:tcPr>
            <w:tcW w:w="2075" w:type="dxa"/>
            <w:tcBorders>
              <w:top w:val="nil"/>
              <w:left w:val="nil"/>
              <w:bottom w:val="single" w:sz="4" w:space="0" w:color="auto"/>
              <w:right w:val="single" w:sz="4" w:space="0" w:color="auto"/>
            </w:tcBorders>
            <w:shd w:val="clear" w:color="auto" w:fill="auto"/>
            <w:noWrap/>
            <w:vAlign w:val="center"/>
          </w:tcPr>
          <w:p w:rsidR="00B20F36" w:rsidRPr="006D181D" w:rsidRDefault="00B20F36" w:rsidP="00440477">
            <w:pPr>
              <w:spacing w:after="0" w:line="240" w:lineRule="auto"/>
              <w:ind w:right="21"/>
              <w:jc w:val="center"/>
              <w:rPr>
                <w:color w:val="000000"/>
                <w:szCs w:val="20"/>
              </w:rPr>
            </w:pPr>
            <w:r w:rsidRPr="006D181D">
              <w:rPr>
                <w:color w:val="000000"/>
                <w:szCs w:val="20"/>
              </w:rPr>
              <w:t>20</w:t>
            </w:r>
          </w:p>
        </w:tc>
        <w:tc>
          <w:tcPr>
            <w:tcW w:w="2268" w:type="dxa"/>
            <w:tcBorders>
              <w:top w:val="nil"/>
              <w:left w:val="nil"/>
              <w:bottom w:val="single" w:sz="4" w:space="0" w:color="auto"/>
              <w:right w:val="single" w:sz="4" w:space="0" w:color="auto"/>
            </w:tcBorders>
            <w:shd w:val="clear" w:color="auto" w:fill="auto"/>
            <w:vAlign w:val="bottom"/>
          </w:tcPr>
          <w:p w:rsidR="00B20F36" w:rsidRPr="00B20F36" w:rsidRDefault="00B20F36" w:rsidP="00B20F36">
            <w:pPr>
              <w:spacing w:after="0" w:line="240" w:lineRule="auto"/>
              <w:ind w:right="497"/>
              <w:jc w:val="right"/>
              <w:rPr>
                <w:color w:val="000000"/>
                <w:szCs w:val="20"/>
              </w:rPr>
            </w:pPr>
            <w:r w:rsidRPr="00B20F36">
              <w:rPr>
                <w:color w:val="000000"/>
                <w:szCs w:val="20"/>
              </w:rPr>
              <w:t>9 888 840</w:t>
            </w:r>
          </w:p>
        </w:tc>
      </w:tr>
      <w:tr w:rsidR="00B20F36" w:rsidRPr="00E001CB" w:rsidTr="00440477">
        <w:trPr>
          <w:trHeight w:val="285"/>
        </w:trPr>
        <w:tc>
          <w:tcPr>
            <w:tcW w:w="402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20F36" w:rsidRPr="006D181D" w:rsidRDefault="00B20F36" w:rsidP="00440477">
            <w:pPr>
              <w:spacing w:after="0" w:line="240" w:lineRule="auto"/>
              <w:rPr>
                <w:szCs w:val="20"/>
              </w:rPr>
            </w:pPr>
            <w:r w:rsidRPr="006D181D">
              <w:rPr>
                <w:szCs w:val="20"/>
              </w:rPr>
              <w:t>Silnoproudé rozvody a zařízení</w:t>
            </w:r>
          </w:p>
        </w:tc>
        <w:tc>
          <w:tcPr>
            <w:tcW w:w="2075" w:type="dxa"/>
            <w:tcBorders>
              <w:top w:val="single" w:sz="4" w:space="0" w:color="auto"/>
              <w:left w:val="nil"/>
              <w:bottom w:val="single" w:sz="4" w:space="0" w:color="auto"/>
              <w:right w:val="single" w:sz="4" w:space="0" w:color="auto"/>
            </w:tcBorders>
            <w:shd w:val="clear" w:color="auto" w:fill="auto"/>
            <w:noWrap/>
            <w:vAlign w:val="center"/>
          </w:tcPr>
          <w:p w:rsidR="00B20F36" w:rsidRPr="006D181D" w:rsidRDefault="00B20F36" w:rsidP="00440477">
            <w:pPr>
              <w:spacing w:after="0" w:line="240" w:lineRule="auto"/>
              <w:ind w:right="21"/>
              <w:jc w:val="center"/>
              <w:rPr>
                <w:color w:val="000000"/>
                <w:szCs w:val="20"/>
              </w:rPr>
            </w:pPr>
            <w:r w:rsidRPr="006D181D">
              <w:rPr>
                <w:color w:val="000000"/>
                <w:szCs w:val="20"/>
              </w:rPr>
              <w:t>20</w:t>
            </w:r>
          </w:p>
        </w:tc>
        <w:tc>
          <w:tcPr>
            <w:tcW w:w="2268" w:type="dxa"/>
            <w:tcBorders>
              <w:top w:val="single" w:sz="4" w:space="0" w:color="auto"/>
              <w:left w:val="nil"/>
              <w:bottom w:val="single" w:sz="4" w:space="0" w:color="auto"/>
              <w:right w:val="single" w:sz="4" w:space="0" w:color="auto"/>
            </w:tcBorders>
            <w:shd w:val="clear" w:color="auto" w:fill="auto"/>
            <w:vAlign w:val="bottom"/>
          </w:tcPr>
          <w:p w:rsidR="00B20F36" w:rsidRPr="00B20F36" w:rsidRDefault="00B20F36" w:rsidP="00B20F36">
            <w:pPr>
              <w:spacing w:after="0" w:line="240" w:lineRule="auto"/>
              <w:ind w:right="497"/>
              <w:jc w:val="right"/>
              <w:rPr>
                <w:color w:val="000000"/>
                <w:szCs w:val="20"/>
              </w:rPr>
            </w:pPr>
            <w:r w:rsidRPr="00B20F36">
              <w:rPr>
                <w:color w:val="000000"/>
                <w:szCs w:val="20"/>
              </w:rPr>
              <w:t>13 993 591</w:t>
            </w:r>
          </w:p>
        </w:tc>
      </w:tr>
      <w:tr w:rsidR="00B20F36" w:rsidRPr="00E001CB" w:rsidTr="00440477">
        <w:trPr>
          <w:trHeight w:val="285"/>
        </w:trPr>
        <w:tc>
          <w:tcPr>
            <w:tcW w:w="402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20F36" w:rsidRPr="006D181D" w:rsidRDefault="00B20F36" w:rsidP="00440477">
            <w:pPr>
              <w:spacing w:after="0" w:line="240" w:lineRule="auto"/>
              <w:rPr>
                <w:szCs w:val="20"/>
              </w:rPr>
            </w:pPr>
            <w:r w:rsidRPr="006D181D">
              <w:rPr>
                <w:szCs w:val="20"/>
              </w:rPr>
              <w:t>Železniční svršek</w:t>
            </w:r>
          </w:p>
        </w:tc>
        <w:tc>
          <w:tcPr>
            <w:tcW w:w="2075" w:type="dxa"/>
            <w:tcBorders>
              <w:top w:val="single" w:sz="4" w:space="0" w:color="auto"/>
              <w:left w:val="nil"/>
              <w:bottom w:val="single" w:sz="4" w:space="0" w:color="auto"/>
              <w:right w:val="single" w:sz="4" w:space="0" w:color="auto"/>
            </w:tcBorders>
            <w:shd w:val="clear" w:color="auto" w:fill="auto"/>
            <w:noWrap/>
            <w:vAlign w:val="center"/>
          </w:tcPr>
          <w:p w:rsidR="00B20F36" w:rsidRPr="006D181D" w:rsidRDefault="00B20F36" w:rsidP="00440477">
            <w:pPr>
              <w:spacing w:after="0" w:line="240" w:lineRule="auto"/>
              <w:ind w:right="21"/>
              <w:jc w:val="center"/>
              <w:rPr>
                <w:color w:val="000000"/>
                <w:szCs w:val="20"/>
              </w:rPr>
            </w:pPr>
            <w:r w:rsidRPr="006D181D">
              <w:rPr>
                <w:color w:val="000000"/>
                <w:szCs w:val="20"/>
              </w:rPr>
              <w:t>30</w:t>
            </w:r>
          </w:p>
        </w:tc>
        <w:tc>
          <w:tcPr>
            <w:tcW w:w="2268" w:type="dxa"/>
            <w:tcBorders>
              <w:top w:val="single" w:sz="4" w:space="0" w:color="auto"/>
              <w:left w:val="nil"/>
              <w:bottom w:val="single" w:sz="4" w:space="0" w:color="auto"/>
              <w:right w:val="single" w:sz="4" w:space="0" w:color="auto"/>
            </w:tcBorders>
            <w:shd w:val="clear" w:color="auto" w:fill="auto"/>
            <w:vAlign w:val="bottom"/>
          </w:tcPr>
          <w:p w:rsidR="00B20F36" w:rsidRPr="00B20F36" w:rsidRDefault="00B20F36" w:rsidP="00B20F36">
            <w:pPr>
              <w:spacing w:after="0" w:line="240" w:lineRule="auto"/>
              <w:ind w:right="497"/>
              <w:jc w:val="right"/>
              <w:rPr>
                <w:color w:val="000000"/>
                <w:szCs w:val="20"/>
              </w:rPr>
            </w:pPr>
            <w:r w:rsidRPr="00B20F36">
              <w:rPr>
                <w:color w:val="000000"/>
                <w:szCs w:val="20"/>
              </w:rPr>
              <w:t>0</w:t>
            </w:r>
          </w:p>
        </w:tc>
      </w:tr>
      <w:tr w:rsidR="00B20F36" w:rsidRPr="00E001CB" w:rsidTr="00440477">
        <w:trPr>
          <w:trHeight w:val="285"/>
        </w:trPr>
        <w:tc>
          <w:tcPr>
            <w:tcW w:w="402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20F36" w:rsidRPr="006D181D" w:rsidRDefault="00B20F36" w:rsidP="00440477">
            <w:pPr>
              <w:spacing w:after="0" w:line="240" w:lineRule="auto"/>
              <w:rPr>
                <w:szCs w:val="20"/>
              </w:rPr>
            </w:pPr>
            <w:r w:rsidRPr="006D181D">
              <w:rPr>
                <w:szCs w:val="20"/>
              </w:rPr>
              <w:t>Železniční spodek</w:t>
            </w:r>
          </w:p>
        </w:tc>
        <w:tc>
          <w:tcPr>
            <w:tcW w:w="2075" w:type="dxa"/>
            <w:tcBorders>
              <w:top w:val="single" w:sz="4" w:space="0" w:color="auto"/>
              <w:left w:val="nil"/>
              <w:bottom w:val="single" w:sz="4" w:space="0" w:color="auto"/>
              <w:right w:val="single" w:sz="4" w:space="0" w:color="auto"/>
            </w:tcBorders>
            <w:shd w:val="clear" w:color="auto" w:fill="auto"/>
            <w:noWrap/>
            <w:vAlign w:val="center"/>
          </w:tcPr>
          <w:p w:rsidR="00B20F36" w:rsidRPr="006D181D" w:rsidRDefault="00B20F36" w:rsidP="00440477">
            <w:pPr>
              <w:spacing w:after="0" w:line="240" w:lineRule="auto"/>
              <w:ind w:right="21"/>
              <w:jc w:val="center"/>
              <w:rPr>
                <w:color w:val="000000"/>
                <w:szCs w:val="20"/>
              </w:rPr>
            </w:pPr>
            <w:r w:rsidRPr="006D181D">
              <w:rPr>
                <w:color w:val="000000"/>
                <w:szCs w:val="20"/>
              </w:rPr>
              <w:t>60</w:t>
            </w:r>
          </w:p>
        </w:tc>
        <w:tc>
          <w:tcPr>
            <w:tcW w:w="2268" w:type="dxa"/>
            <w:tcBorders>
              <w:top w:val="single" w:sz="4" w:space="0" w:color="auto"/>
              <w:left w:val="nil"/>
              <w:bottom w:val="single" w:sz="4" w:space="0" w:color="auto"/>
              <w:right w:val="single" w:sz="4" w:space="0" w:color="auto"/>
            </w:tcBorders>
            <w:shd w:val="clear" w:color="auto" w:fill="auto"/>
            <w:vAlign w:val="bottom"/>
          </w:tcPr>
          <w:p w:rsidR="00B20F36" w:rsidRPr="00B20F36" w:rsidRDefault="00B20F36" w:rsidP="00B20F36">
            <w:pPr>
              <w:spacing w:after="0" w:line="240" w:lineRule="auto"/>
              <w:ind w:right="497"/>
              <w:jc w:val="right"/>
              <w:rPr>
                <w:color w:val="000000"/>
                <w:szCs w:val="20"/>
              </w:rPr>
            </w:pPr>
            <w:r w:rsidRPr="00B20F36">
              <w:rPr>
                <w:color w:val="000000"/>
                <w:szCs w:val="20"/>
              </w:rPr>
              <w:t>0</w:t>
            </w:r>
          </w:p>
        </w:tc>
      </w:tr>
      <w:tr w:rsidR="00B20F36" w:rsidTr="00440477">
        <w:trPr>
          <w:trHeight w:val="285"/>
        </w:trPr>
        <w:tc>
          <w:tcPr>
            <w:tcW w:w="402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20F36" w:rsidRPr="006D181D" w:rsidRDefault="00B20F36" w:rsidP="00440477">
            <w:pPr>
              <w:spacing w:after="0" w:line="240" w:lineRule="auto"/>
              <w:rPr>
                <w:szCs w:val="20"/>
              </w:rPr>
            </w:pPr>
            <w:r w:rsidRPr="006D181D">
              <w:rPr>
                <w:szCs w:val="20"/>
              </w:rPr>
              <w:t>Mosty, propustky, zdi</w:t>
            </w:r>
          </w:p>
        </w:tc>
        <w:tc>
          <w:tcPr>
            <w:tcW w:w="2075" w:type="dxa"/>
            <w:tcBorders>
              <w:top w:val="single" w:sz="4" w:space="0" w:color="auto"/>
              <w:left w:val="nil"/>
              <w:bottom w:val="single" w:sz="4" w:space="0" w:color="auto"/>
              <w:right w:val="single" w:sz="4" w:space="0" w:color="auto"/>
            </w:tcBorders>
            <w:shd w:val="clear" w:color="auto" w:fill="auto"/>
            <w:noWrap/>
            <w:vAlign w:val="center"/>
          </w:tcPr>
          <w:p w:rsidR="00B20F36" w:rsidRPr="006D181D" w:rsidRDefault="00B20F36" w:rsidP="00440477">
            <w:pPr>
              <w:spacing w:after="0" w:line="240" w:lineRule="auto"/>
              <w:ind w:right="21"/>
              <w:jc w:val="center"/>
              <w:rPr>
                <w:color w:val="000000"/>
                <w:szCs w:val="20"/>
              </w:rPr>
            </w:pPr>
            <w:r w:rsidRPr="006D181D">
              <w:rPr>
                <w:color w:val="000000"/>
                <w:szCs w:val="20"/>
              </w:rPr>
              <w:t>75</w:t>
            </w:r>
          </w:p>
        </w:tc>
        <w:tc>
          <w:tcPr>
            <w:tcW w:w="2268" w:type="dxa"/>
            <w:tcBorders>
              <w:top w:val="single" w:sz="4" w:space="0" w:color="auto"/>
              <w:left w:val="nil"/>
              <w:bottom w:val="single" w:sz="4" w:space="0" w:color="auto"/>
              <w:right w:val="single" w:sz="4" w:space="0" w:color="auto"/>
            </w:tcBorders>
            <w:shd w:val="clear" w:color="auto" w:fill="auto"/>
            <w:vAlign w:val="bottom"/>
          </w:tcPr>
          <w:p w:rsidR="00B20F36" w:rsidRPr="00B20F36" w:rsidRDefault="00B20F36" w:rsidP="00B20F36">
            <w:pPr>
              <w:spacing w:after="0" w:line="240" w:lineRule="auto"/>
              <w:ind w:right="497"/>
              <w:jc w:val="right"/>
              <w:rPr>
                <w:color w:val="000000"/>
                <w:szCs w:val="20"/>
              </w:rPr>
            </w:pPr>
            <w:r w:rsidRPr="00B20F36">
              <w:rPr>
                <w:color w:val="000000"/>
                <w:szCs w:val="20"/>
              </w:rPr>
              <w:t>0</w:t>
            </w:r>
          </w:p>
        </w:tc>
      </w:tr>
      <w:tr w:rsidR="00B20F36" w:rsidTr="00440477">
        <w:trPr>
          <w:trHeight w:val="285"/>
        </w:trPr>
        <w:tc>
          <w:tcPr>
            <w:tcW w:w="402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20F36" w:rsidRPr="006D181D" w:rsidRDefault="00B20F36" w:rsidP="00440477">
            <w:pPr>
              <w:spacing w:after="0" w:line="240" w:lineRule="auto"/>
              <w:rPr>
                <w:szCs w:val="20"/>
              </w:rPr>
            </w:pPr>
            <w:r>
              <w:rPr>
                <w:szCs w:val="20"/>
              </w:rPr>
              <w:t>Tunely</w:t>
            </w:r>
          </w:p>
        </w:tc>
        <w:tc>
          <w:tcPr>
            <w:tcW w:w="2075" w:type="dxa"/>
            <w:tcBorders>
              <w:top w:val="single" w:sz="4" w:space="0" w:color="auto"/>
              <w:left w:val="nil"/>
              <w:bottom w:val="single" w:sz="4" w:space="0" w:color="auto"/>
              <w:right w:val="single" w:sz="4" w:space="0" w:color="auto"/>
            </w:tcBorders>
            <w:shd w:val="clear" w:color="auto" w:fill="auto"/>
            <w:noWrap/>
            <w:vAlign w:val="center"/>
          </w:tcPr>
          <w:p w:rsidR="00B20F36" w:rsidRPr="006D181D" w:rsidRDefault="00B20F36" w:rsidP="00440477">
            <w:pPr>
              <w:spacing w:after="0" w:line="240" w:lineRule="auto"/>
              <w:ind w:right="21"/>
              <w:jc w:val="center"/>
              <w:rPr>
                <w:color w:val="000000"/>
                <w:szCs w:val="20"/>
              </w:rPr>
            </w:pPr>
            <w:r>
              <w:rPr>
                <w:color w:val="000000"/>
                <w:szCs w:val="20"/>
              </w:rPr>
              <w:t>90</w:t>
            </w:r>
          </w:p>
        </w:tc>
        <w:tc>
          <w:tcPr>
            <w:tcW w:w="2268" w:type="dxa"/>
            <w:tcBorders>
              <w:top w:val="single" w:sz="4" w:space="0" w:color="auto"/>
              <w:left w:val="nil"/>
              <w:bottom w:val="single" w:sz="4" w:space="0" w:color="auto"/>
              <w:right w:val="single" w:sz="4" w:space="0" w:color="auto"/>
            </w:tcBorders>
            <w:shd w:val="clear" w:color="auto" w:fill="auto"/>
            <w:vAlign w:val="bottom"/>
          </w:tcPr>
          <w:p w:rsidR="00B20F36" w:rsidRPr="00B20F36" w:rsidRDefault="00B20F36" w:rsidP="00B20F36">
            <w:pPr>
              <w:spacing w:after="0" w:line="240" w:lineRule="auto"/>
              <w:ind w:right="497"/>
              <w:jc w:val="right"/>
              <w:rPr>
                <w:color w:val="000000"/>
                <w:szCs w:val="20"/>
              </w:rPr>
            </w:pPr>
            <w:r w:rsidRPr="00B20F36">
              <w:rPr>
                <w:color w:val="000000"/>
                <w:szCs w:val="20"/>
              </w:rPr>
              <w:t>0</w:t>
            </w:r>
          </w:p>
        </w:tc>
      </w:tr>
      <w:tr w:rsidR="00B20F36" w:rsidTr="00440477">
        <w:trPr>
          <w:trHeight w:val="285"/>
        </w:trPr>
        <w:tc>
          <w:tcPr>
            <w:tcW w:w="402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20F36" w:rsidRPr="006D181D" w:rsidRDefault="00B20F36" w:rsidP="00440477">
            <w:pPr>
              <w:spacing w:after="0" w:line="240" w:lineRule="auto"/>
              <w:rPr>
                <w:szCs w:val="20"/>
              </w:rPr>
            </w:pPr>
            <w:r w:rsidRPr="006D181D">
              <w:rPr>
                <w:szCs w:val="20"/>
              </w:rPr>
              <w:t>Komunikace a zpevněné plochy</w:t>
            </w:r>
          </w:p>
        </w:tc>
        <w:tc>
          <w:tcPr>
            <w:tcW w:w="2075" w:type="dxa"/>
            <w:tcBorders>
              <w:top w:val="single" w:sz="4" w:space="0" w:color="auto"/>
              <w:left w:val="nil"/>
              <w:bottom w:val="single" w:sz="4" w:space="0" w:color="auto"/>
              <w:right w:val="single" w:sz="4" w:space="0" w:color="auto"/>
            </w:tcBorders>
            <w:shd w:val="clear" w:color="auto" w:fill="auto"/>
            <w:noWrap/>
            <w:vAlign w:val="center"/>
          </w:tcPr>
          <w:p w:rsidR="00B20F36" w:rsidRPr="006D181D" w:rsidRDefault="00B20F36" w:rsidP="00440477">
            <w:pPr>
              <w:spacing w:after="0" w:line="240" w:lineRule="auto"/>
              <w:ind w:right="21"/>
              <w:jc w:val="center"/>
              <w:rPr>
                <w:color w:val="000000"/>
                <w:szCs w:val="20"/>
              </w:rPr>
            </w:pPr>
            <w:r w:rsidRPr="006D181D">
              <w:rPr>
                <w:color w:val="000000"/>
                <w:szCs w:val="20"/>
              </w:rPr>
              <w:t>20</w:t>
            </w:r>
          </w:p>
        </w:tc>
        <w:tc>
          <w:tcPr>
            <w:tcW w:w="2268" w:type="dxa"/>
            <w:tcBorders>
              <w:top w:val="single" w:sz="4" w:space="0" w:color="auto"/>
              <w:left w:val="nil"/>
              <w:bottom w:val="single" w:sz="4" w:space="0" w:color="auto"/>
              <w:right w:val="single" w:sz="4" w:space="0" w:color="auto"/>
            </w:tcBorders>
            <w:shd w:val="clear" w:color="auto" w:fill="auto"/>
            <w:vAlign w:val="bottom"/>
          </w:tcPr>
          <w:p w:rsidR="00B20F36" w:rsidRPr="00B20F36" w:rsidRDefault="00B20F36" w:rsidP="00B20F36">
            <w:pPr>
              <w:spacing w:after="0" w:line="240" w:lineRule="auto"/>
              <w:ind w:right="497"/>
              <w:jc w:val="right"/>
              <w:rPr>
                <w:color w:val="000000"/>
                <w:szCs w:val="20"/>
              </w:rPr>
            </w:pPr>
            <w:r w:rsidRPr="00B20F36">
              <w:rPr>
                <w:color w:val="000000"/>
                <w:szCs w:val="20"/>
              </w:rPr>
              <w:t>0</w:t>
            </w:r>
          </w:p>
        </w:tc>
      </w:tr>
      <w:tr w:rsidR="00B20F36" w:rsidTr="00440477">
        <w:trPr>
          <w:trHeight w:val="285"/>
        </w:trPr>
        <w:tc>
          <w:tcPr>
            <w:tcW w:w="402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20F36" w:rsidRPr="006D181D" w:rsidRDefault="00B20F36" w:rsidP="00440477">
            <w:pPr>
              <w:spacing w:after="0" w:line="240" w:lineRule="auto"/>
              <w:rPr>
                <w:szCs w:val="20"/>
              </w:rPr>
            </w:pPr>
            <w:r w:rsidRPr="006D181D">
              <w:rPr>
                <w:szCs w:val="20"/>
              </w:rPr>
              <w:t>Trakce</w:t>
            </w:r>
          </w:p>
        </w:tc>
        <w:tc>
          <w:tcPr>
            <w:tcW w:w="2075" w:type="dxa"/>
            <w:tcBorders>
              <w:top w:val="single" w:sz="4" w:space="0" w:color="auto"/>
              <w:left w:val="nil"/>
              <w:bottom w:val="single" w:sz="4" w:space="0" w:color="auto"/>
              <w:right w:val="single" w:sz="4" w:space="0" w:color="auto"/>
            </w:tcBorders>
            <w:shd w:val="clear" w:color="auto" w:fill="auto"/>
            <w:noWrap/>
            <w:vAlign w:val="center"/>
          </w:tcPr>
          <w:p w:rsidR="00B20F36" w:rsidRPr="006D181D" w:rsidRDefault="00B20F36" w:rsidP="00440477">
            <w:pPr>
              <w:spacing w:after="0" w:line="240" w:lineRule="auto"/>
              <w:ind w:right="21"/>
              <w:jc w:val="center"/>
              <w:rPr>
                <w:color w:val="000000"/>
                <w:szCs w:val="20"/>
              </w:rPr>
            </w:pPr>
            <w:r w:rsidRPr="006D181D">
              <w:rPr>
                <w:color w:val="000000"/>
                <w:szCs w:val="20"/>
              </w:rPr>
              <w:t>30</w:t>
            </w:r>
          </w:p>
        </w:tc>
        <w:tc>
          <w:tcPr>
            <w:tcW w:w="2268" w:type="dxa"/>
            <w:tcBorders>
              <w:top w:val="single" w:sz="4" w:space="0" w:color="auto"/>
              <w:left w:val="nil"/>
              <w:bottom w:val="single" w:sz="4" w:space="0" w:color="auto"/>
              <w:right w:val="single" w:sz="4" w:space="0" w:color="auto"/>
            </w:tcBorders>
            <w:shd w:val="clear" w:color="auto" w:fill="auto"/>
            <w:vAlign w:val="bottom"/>
          </w:tcPr>
          <w:p w:rsidR="00B20F36" w:rsidRPr="00B20F36" w:rsidRDefault="00B20F36" w:rsidP="00B20F36">
            <w:pPr>
              <w:spacing w:after="0" w:line="240" w:lineRule="auto"/>
              <w:ind w:right="497"/>
              <w:jc w:val="right"/>
              <w:rPr>
                <w:color w:val="000000"/>
                <w:szCs w:val="20"/>
              </w:rPr>
            </w:pPr>
            <w:r w:rsidRPr="00B20F36">
              <w:rPr>
                <w:color w:val="000000"/>
                <w:szCs w:val="20"/>
              </w:rPr>
              <w:t>7 730 071</w:t>
            </w:r>
          </w:p>
        </w:tc>
      </w:tr>
      <w:tr w:rsidR="0013464A" w:rsidTr="0013464A">
        <w:trPr>
          <w:trHeight w:val="285"/>
        </w:trPr>
        <w:tc>
          <w:tcPr>
            <w:tcW w:w="402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13464A" w:rsidRPr="006D181D" w:rsidRDefault="0013464A" w:rsidP="00440477">
            <w:pPr>
              <w:spacing w:after="0" w:line="240" w:lineRule="auto"/>
              <w:rPr>
                <w:szCs w:val="20"/>
              </w:rPr>
            </w:pPr>
            <w:r>
              <w:rPr>
                <w:szCs w:val="20"/>
              </w:rPr>
              <w:t xml:space="preserve">Inženýrské sítě (trub. </w:t>
            </w:r>
            <w:proofErr w:type="gramStart"/>
            <w:r>
              <w:rPr>
                <w:szCs w:val="20"/>
              </w:rPr>
              <w:t>vedení</w:t>
            </w:r>
            <w:proofErr w:type="gramEnd"/>
            <w:r>
              <w:rPr>
                <w:szCs w:val="20"/>
              </w:rPr>
              <w:t xml:space="preserve">, </w:t>
            </w:r>
            <w:proofErr w:type="spellStart"/>
            <w:r>
              <w:rPr>
                <w:szCs w:val="20"/>
              </w:rPr>
              <w:t>kabelov</w:t>
            </w:r>
            <w:proofErr w:type="spellEnd"/>
            <w:r>
              <w:rPr>
                <w:szCs w:val="20"/>
              </w:rPr>
              <w:t>.)</w:t>
            </w:r>
          </w:p>
        </w:tc>
        <w:tc>
          <w:tcPr>
            <w:tcW w:w="2075" w:type="dxa"/>
            <w:tcBorders>
              <w:top w:val="single" w:sz="4" w:space="0" w:color="auto"/>
              <w:left w:val="nil"/>
              <w:bottom w:val="single" w:sz="4" w:space="0" w:color="auto"/>
              <w:right w:val="single" w:sz="4" w:space="0" w:color="auto"/>
            </w:tcBorders>
            <w:shd w:val="clear" w:color="auto" w:fill="auto"/>
            <w:noWrap/>
            <w:vAlign w:val="center"/>
          </w:tcPr>
          <w:p w:rsidR="0013464A" w:rsidRPr="006D181D" w:rsidRDefault="0013464A" w:rsidP="00440477">
            <w:pPr>
              <w:spacing w:after="0" w:line="240" w:lineRule="auto"/>
              <w:ind w:right="21"/>
              <w:jc w:val="center"/>
              <w:rPr>
                <w:color w:val="000000"/>
                <w:szCs w:val="20"/>
              </w:rPr>
            </w:pPr>
            <w:r w:rsidRPr="006D181D">
              <w:rPr>
                <w:color w:val="000000"/>
                <w:szCs w:val="20"/>
              </w:rPr>
              <w:t>20</w:t>
            </w:r>
          </w:p>
        </w:tc>
        <w:tc>
          <w:tcPr>
            <w:tcW w:w="2268" w:type="dxa"/>
            <w:tcBorders>
              <w:top w:val="single" w:sz="4" w:space="0" w:color="auto"/>
              <w:left w:val="nil"/>
              <w:bottom w:val="single" w:sz="4" w:space="0" w:color="auto"/>
              <w:right w:val="single" w:sz="4" w:space="0" w:color="auto"/>
            </w:tcBorders>
            <w:shd w:val="clear" w:color="auto" w:fill="auto"/>
            <w:vAlign w:val="center"/>
          </w:tcPr>
          <w:p w:rsidR="0013464A" w:rsidRPr="0013464A" w:rsidRDefault="0013464A" w:rsidP="0013464A">
            <w:pPr>
              <w:spacing w:after="0" w:line="240" w:lineRule="auto"/>
              <w:ind w:right="497"/>
              <w:jc w:val="right"/>
              <w:rPr>
                <w:color w:val="000000"/>
                <w:szCs w:val="20"/>
              </w:rPr>
            </w:pPr>
            <w:r w:rsidRPr="0013464A">
              <w:rPr>
                <w:color w:val="000000"/>
                <w:szCs w:val="20"/>
              </w:rPr>
              <w:t>0</w:t>
            </w:r>
          </w:p>
        </w:tc>
      </w:tr>
      <w:tr w:rsidR="0013464A" w:rsidTr="0013464A">
        <w:trPr>
          <w:trHeight w:val="285"/>
        </w:trPr>
        <w:tc>
          <w:tcPr>
            <w:tcW w:w="402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13464A" w:rsidRDefault="0013464A" w:rsidP="00440477">
            <w:pPr>
              <w:spacing w:after="0" w:line="240" w:lineRule="auto"/>
              <w:rPr>
                <w:szCs w:val="20"/>
              </w:rPr>
            </w:pPr>
            <w:r>
              <w:rPr>
                <w:szCs w:val="20"/>
              </w:rPr>
              <w:t>Pozemní stavby, nástupiště, přístřešky</w:t>
            </w:r>
          </w:p>
        </w:tc>
        <w:tc>
          <w:tcPr>
            <w:tcW w:w="2075" w:type="dxa"/>
            <w:tcBorders>
              <w:top w:val="single" w:sz="4" w:space="0" w:color="auto"/>
              <w:left w:val="nil"/>
              <w:bottom w:val="single" w:sz="4" w:space="0" w:color="auto"/>
              <w:right w:val="single" w:sz="4" w:space="0" w:color="auto"/>
            </w:tcBorders>
            <w:shd w:val="clear" w:color="auto" w:fill="auto"/>
            <w:noWrap/>
            <w:vAlign w:val="center"/>
          </w:tcPr>
          <w:p w:rsidR="0013464A" w:rsidRPr="006D181D" w:rsidRDefault="0013464A" w:rsidP="00440477">
            <w:pPr>
              <w:spacing w:after="0" w:line="240" w:lineRule="auto"/>
              <w:ind w:right="21"/>
              <w:jc w:val="center"/>
              <w:rPr>
                <w:color w:val="000000"/>
                <w:szCs w:val="20"/>
              </w:rPr>
            </w:pPr>
            <w:r>
              <w:rPr>
                <w:color w:val="000000"/>
                <w:szCs w:val="20"/>
              </w:rPr>
              <w:t>40</w:t>
            </w:r>
          </w:p>
        </w:tc>
        <w:tc>
          <w:tcPr>
            <w:tcW w:w="2268" w:type="dxa"/>
            <w:tcBorders>
              <w:top w:val="single" w:sz="4" w:space="0" w:color="auto"/>
              <w:left w:val="nil"/>
              <w:bottom w:val="single" w:sz="4" w:space="0" w:color="auto"/>
              <w:right w:val="single" w:sz="4" w:space="0" w:color="auto"/>
            </w:tcBorders>
            <w:shd w:val="clear" w:color="auto" w:fill="auto"/>
            <w:vAlign w:val="center"/>
          </w:tcPr>
          <w:p w:rsidR="0013464A" w:rsidRPr="0013464A" w:rsidRDefault="0013464A" w:rsidP="0013464A">
            <w:pPr>
              <w:spacing w:after="0" w:line="240" w:lineRule="auto"/>
              <w:ind w:right="497"/>
              <w:jc w:val="right"/>
              <w:rPr>
                <w:color w:val="000000"/>
                <w:szCs w:val="20"/>
              </w:rPr>
            </w:pPr>
            <w:r w:rsidRPr="0013464A">
              <w:rPr>
                <w:color w:val="000000"/>
                <w:szCs w:val="20"/>
              </w:rPr>
              <w:t>0</w:t>
            </w:r>
          </w:p>
        </w:tc>
      </w:tr>
      <w:tr w:rsidR="0013464A" w:rsidTr="0013464A">
        <w:trPr>
          <w:trHeight w:val="285"/>
        </w:trPr>
        <w:tc>
          <w:tcPr>
            <w:tcW w:w="4021"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13464A" w:rsidRDefault="0013464A" w:rsidP="00440477">
            <w:pPr>
              <w:spacing w:after="0" w:line="240" w:lineRule="auto"/>
              <w:rPr>
                <w:szCs w:val="20"/>
              </w:rPr>
            </w:pPr>
            <w:r>
              <w:rPr>
                <w:szCs w:val="20"/>
              </w:rPr>
              <w:t>Objekty ochrany životního prostředí</w:t>
            </w:r>
          </w:p>
        </w:tc>
        <w:tc>
          <w:tcPr>
            <w:tcW w:w="2075" w:type="dxa"/>
            <w:tcBorders>
              <w:top w:val="single" w:sz="4" w:space="0" w:color="auto"/>
              <w:left w:val="nil"/>
              <w:bottom w:val="single" w:sz="4" w:space="0" w:color="auto"/>
              <w:right w:val="single" w:sz="4" w:space="0" w:color="auto"/>
            </w:tcBorders>
            <w:shd w:val="clear" w:color="auto" w:fill="auto"/>
            <w:noWrap/>
            <w:vAlign w:val="center"/>
          </w:tcPr>
          <w:p w:rsidR="0013464A" w:rsidRPr="006D181D" w:rsidRDefault="0013464A" w:rsidP="00440477">
            <w:pPr>
              <w:spacing w:after="0" w:line="240" w:lineRule="auto"/>
              <w:ind w:right="21"/>
              <w:jc w:val="center"/>
              <w:rPr>
                <w:color w:val="000000"/>
                <w:szCs w:val="20"/>
              </w:rPr>
            </w:pPr>
            <w:r>
              <w:rPr>
                <w:color w:val="000000"/>
                <w:szCs w:val="20"/>
              </w:rPr>
              <w:t>30</w:t>
            </w:r>
          </w:p>
        </w:tc>
        <w:tc>
          <w:tcPr>
            <w:tcW w:w="2268" w:type="dxa"/>
            <w:tcBorders>
              <w:top w:val="single" w:sz="4" w:space="0" w:color="auto"/>
              <w:left w:val="nil"/>
              <w:bottom w:val="single" w:sz="4" w:space="0" w:color="auto"/>
              <w:right w:val="single" w:sz="4" w:space="0" w:color="auto"/>
            </w:tcBorders>
            <w:shd w:val="clear" w:color="auto" w:fill="auto"/>
            <w:vAlign w:val="center"/>
          </w:tcPr>
          <w:p w:rsidR="0013464A" w:rsidRPr="0013464A" w:rsidRDefault="0013464A" w:rsidP="0013464A">
            <w:pPr>
              <w:spacing w:after="0" w:line="240" w:lineRule="auto"/>
              <w:ind w:right="497"/>
              <w:jc w:val="right"/>
              <w:rPr>
                <w:color w:val="000000"/>
                <w:szCs w:val="20"/>
              </w:rPr>
            </w:pPr>
            <w:r w:rsidRPr="0013464A">
              <w:rPr>
                <w:color w:val="000000"/>
                <w:szCs w:val="20"/>
              </w:rPr>
              <w:t>0</w:t>
            </w:r>
          </w:p>
        </w:tc>
      </w:tr>
      <w:tr w:rsidR="005D0D72" w:rsidTr="00440477">
        <w:trPr>
          <w:trHeight w:val="285"/>
        </w:trPr>
        <w:tc>
          <w:tcPr>
            <w:tcW w:w="6096" w:type="dxa"/>
            <w:gridSpan w:val="2"/>
            <w:tcBorders>
              <w:top w:val="single" w:sz="4" w:space="0" w:color="auto"/>
              <w:left w:val="single" w:sz="4" w:space="0" w:color="auto"/>
              <w:bottom w:val="single" w:sz="4" w:space="0" w:color="auto"/>
              <w:right w:val="single" w:sz="4" w:space="0" w:color="auto"/>
            </w:tcBorders>
            <w:shd w:val="clear" w:color="000000" w:fill="F2F2F2"/>
            <w:noWrap/>
            <w:vAlign w:val="center"/>
          </w:tcPr>
          <w:p w:rsidR="005D0D72" w:rsidRDefault="005D0D72" w:rsidP="00440477">
            <w:pPr>
              <w:spacing w:after="0" w:line="240" w:lineRule="auto"/>
              <w:ind w:right="21"/>
              <w:jc w:val="right"/>
              <w:rPr>
                <w:color w:val="000000"/>
                <w:szCs w:val="20"/>
              </w:rPr>
            </w:pPr>
            <w:r>
              <w:rPr>
                <w:b/>
                <w:szCs w:val="20"/>
              </w:rPr>
              <w:t>v</w:t>
            </w:r>
            <w:r w:rsidRPr="00E22F8D">
              <w:rPr>
                <w:b/>
                <w:szCs w:val="20"/>
              </w:rPr>
              <w:t>ýsledná životnost investice</w:t>
            </w:r>
          </w:p>
        </w:tc>
        <w:tc>
          <w:tcPr>
            <w:tcW w:w="2268" w:type="dxa"/>
            <w:tcBorders>
              <w:top w:val="single" w:sz="4" w:space="0" w:color="auto"/>
              <w:left w:val="nil"/>
              <w:bottom w:val="single" w:sz="4" w:space="0" w:color="auto"/>
              <w:right w:val="single" w:sz="4" w:space="0" w:color="auto"/>
            </w:tcBorders>
            <w:shd w:val="clear" w:color="auto" w:fill="F2F2F2"/>
            <w:vAlign w:val="center"/>
          </w:tcPr>
          <w:p w:rsidR="005D0D72" w:rsidRPr="00E22F8D" w:rsidRDefault="0013464A" w:rsidP="0013464A">
            <w:pPr>
              <w:spacing w:after="0" w:line="240" w:lineRule="auto"/>
              <w:ind w:right="497"/>
              <w:jc w:val="right"/>
              <w:rPr>
                <w:b/>
                <w:szCs w:val="20"/>
              </w:rPr>
            </w:pPr>
            <w:r>
              <w:rPr>
                <w:b/>
                <w:szCs w:val="20"/>
              </w:rPr>
              <w:t>22</w:t>
            </w:r>
          </w:p>
        </w:tc>
      </w:tr>
      <w:tr w:rsidR="005D0D72" w:rsidTr="00440477">
        <w:trPr>
          <w:trHeight w:val="285"/>
        </w:trPr>
        <w:tc>
          <w:tcPr>
            <w:tcW w:w="8364" w:type="dxa"/>
            <w:gridSpan w:val="3"/>
            <w:tcBorders>
              <w:top w:val="single" w:sz="4" w:space="0" w:color="auto"/>
              <w:left w:val="single" w:sz="4" w:space="0" w:color="auto"/>
              <w:bottom w:val="single" w:sz="4" w:space="0" w:color="auto"/>
              <w:right w:val="single" w:sz="4" w:space="0" w:color="auto"/>
            </w:tcBorders>
            <w:shd w:val="clear" w:color="000000" w:fill="auto"/>
          </w:tcPr>
          <w:p w:rsidR="005D0D72" w:rsidRPr="007450E5" w:rsidRDefault="005D0D72" w:rsidP="00440477">
            <w:pPr>
              <w:pStyle w:val="Titulek"/>
              <w:rPr>
                <w:rFonts w:asciiTheme="minorHAnsi" w:hAnsiTheme="minorHAnsi"/>
                <w:sz w:val="20"/>
                <w:lang w:eastAsia="cs-CZ"/>
              </w:rPr>
            </w:pPr>
            <w:bookmarkStart w:id="14" w:name="_Toc447262165"/>
            <w:proofErr w:type="spellStart"/>
            <w:r w:rsidRPr="007450E5">
              <w:rPr>
                <w:rFonts w:asciiTheme="minorHAnsi" w:hAnsiTheme="minorHAnsi"/>
                <w:i w:val="0"/>
                <w:sz w:val="22"/>
              </w:rPr>
              <w:t>Tabulka</w:t>
            </w:r>
            <w:proofErr w:type="spellEnd"/>
            <w:r w:rsidRPr="007450E5">
              <w:rPr>
                <w:rFonts w:asciiTheme="minorHAnsi" w:hAnsiTheme="minorHAnsi"/>
                <w:i w:val="0"/>
                <w:sz w:val="22"/>
              </w:rPr>
              <w:t xml:space="preserve"> </w:t>
            </w:r>
            <w:r w:rsidRPr="007450E5">
              <w:rPr>
                <w:rFonts w:asciiTheme="minorHAnsi" w:hAnsiTheme="minorHAnsi"/>
                <w:i w:val="0"/>
                <w:sz w:val="22"/>
              </w:rPr>
              <w:fldChar w:fldCharType="begin"/>
            </w:r>
            <w:r w:rsidRPr="007450E5">
              <w:rPr>
                <w:rFonts w:asciiTheme="minorHAnsi" w:hAnsiTheme="minorHAnsi"/>
                <w:i w:val="0"/>
                <w:sz w:val="22"/>
              </w:rPr>
              <w:instrText xml:space="preserve"> STYLEREF 1 \s </w:instrText>
            </w:r>
            <w:r w:rsidRPr="007450E5">
              <w:rPr>
                <w:rFonts w:asciiTheme="minorHAnsi" w:hAnsiTheme="minorHAnsi"/>
                <w:i w:val="0"/>
                <w:sz w:val="22"/>
              </w:rPr>
              <w:fldChar w:fldCharType="separate"/>
            </w:r>
            <w:r w:rsidR="00A1335F">
              <w:rPr>
                <w:rFonts w:asciiTheme="minorHAnsi" w:hAnsiTheme="minorHAnsi"/>
                <w:i w:val="0"/>
                <w:noProof/>
                <w:sz w:val="22"/>
              </w:rPr>
              <w:t>3</w:t>
            </w:r>
            <w:r w:rsidRPr="007450E5">
              <w:rPr>
                <w:rFonts w:asciiTheme="minorHAnsi" w:hAnsiTheme="minorHAnsi"/>
                <w:i w:val="0"/>
                <w:noProof/>
                <w:sz w:val="22"/>
              </w:rPr>
              <w:fldChar w:fldCharType="end"/>
            </w:r>
            <w:r w:rsidRPr="007450E5">
              <w:rPr>
                <w:rFonts w:asciiTheme="minorHAnsi" w:hAnsiTheme="minorHAnsi"/>
                <w:i w:val="0"/>
                <w:sz w:val="22"/>
              </w:rPr>
              <w:t>.</w:t>
            </w:r>
            <w:r w:rsidRPr="007450E5">
              <w:rPr>
                <w:rFonts w:asciiTheme="minorHAnsi" w:hAnsiTheme="minorHAnsi"/>
                <w:i w:val="0"/>
                <w:sz w:val="22"/>
              </w:rPr>
              <w:fldChar w:fldCharType="begin"/>
            </w:r>
            <w:r w:rsidRPr="007450E5">
              <w:rPr>
                <w:rFonts w:asciiTheme="minorHAnsi" w:hAnsiTheme="minorHAnsi"/>
                <w:i w:val="0"/>
                <w:sz w:val="22"/>
              </w:rPr>
              <w:instrText xml:space="preserve"> SEQ Tabulka \* ARABIC \s 1 </w:instrText>
            </w:r>
            <w:r w:rsidRPr="007450E5">
              <w:rPr>
                <w:rFonts w:asciiTheme="minorHAnsi" w:hAnsiTheme="minorHAnsi"/>
                <w:i w:val="0"/>
                <w:sz w:val="22"/>
              </w:rPr>
              <w:fldChar w:fldCharType="separate"/>
            </w:r>
            <w:r w:rsidR="00A1335F">
              <w:rPr>
                <w:rFonts w:asciiTheme="minorHAnsi" w:hAnsiTheme="minorHAnsi"/>
                <w:i w:val="0"/>
                <w:noProof/>
                <w:sz w:val="22"/>
              </w:rPr>
              <w:t>8</w:t>
            </w:r>
            <w:r w:rsidRPr="007450E5">
              <w:rPr>
                <w:rFonts w:asciiTheme="minorHAnsi" w:hAnsiTheme="minorHAnsi"/>
                <w:i w:val="0"/>
                <w:noProof/>
                <w:sz w:val="22"/>
              </w:rPr>
              <w:fldChar w:fldCharType="end"/>
            </w:r>
            <w:r w:rsidRPr="007450E5">
              <w:rPr>
                <w:rFonts w:asciiTheme="minorHAnsi" w:hAnsiTheme="minorHAnsi"/>
                <w:i w:val="0"/>
                <w:sz w:val="22"/>
              </w:rPr>
              <w:t xml:space="preserve"> – </w:t>
            </w:r>
            <w:r w:rsidRPr="007450E5">
              <w:rPr>
                <w:rFonts w:asciiTheme="minorHAnsi" w:hAnsiTheme="minorHAnsi"/>
                <w:i w:val="0"/>
                <w:sz w:val="22"/>
                <w:lang w:val="cs-CZ"/>
              </w:rPr>
              <w:t>Objektová skladba investice a životnost v tis. Kč, CÚ 2016</w:t>
            </w:r>
            <w:bookmarkEnd w:id="14"/>
          </w:p>
        </w:tc>
      </w:tr>
    </w:tbl>
    <w:p w:rsidR="005D0D72" w:rsidRDefault="005D0D72" w:rsidP="00951905">
      <w:pPr>
        <w:spacing w:after="0" w:line="120" w:lineRule="auto"/>
        <w:jc w:val="both"/>
      </w:pPr>
    </w:p>
    <w:p w:rsidR="00212F76" w:rsidRPr="00632154" w:rsidRDefault="00212F76" w:rsidP="00212F76">
      <w:pPr>
        <w:jc w:val="both"/>
      </w:pPr>
      <w:r w:rsidRPr="00632154">
        <w:t xml:space="preserve">Výsledná vypočtená </w:t>
      </w:r>
      <w:r w:rsidRPr="00B176CC">
        <w:rPr>
          <w:b/>
        </w:rPr>
        <w:t xml:space="preserve">životnost investice je </w:t>
      </w:r>
      <w:r w:rsidR="00632154" w:rsidRPr="00B176CC">
        <w:rPr>
          <w:b/>
        </w:rPr>
        <w:t>22</w:t>
      </w:r>
      <w:r w:rsidRPr="00B176CC">
        <w:rPr>
          <w:b/>
        </w:rPr>
        <w:t xml:space="preserve"> let</w:t>
      </w:r>
      <w:r w:rsidRPr="00632154">
        <w:t xml:space="preserve"> (zůstatková hodnota investice je tedy vypočtena z</w:t>
      </w:r>
      <w:r w:rsidR="00951905">
        <w:t> </w:t>
      </w:r>
      <w:r w:rsidRPr="00632154">
        <w:t xml:space="preserve">předpokládaných finančních toků po dobu </w:t>
      </w:r>
      <w:r w:rsidR="00632154" w:rsidRPr="00632154">
        <w:t>11</w:t>
      </w:r>
      <w:r w:rsidRPr="00632154">
        <w:t xml:space="preserve"> let po skončení hodnocení). Zahájení životního cyklu </w:t>
      </w:r>
      <w:r w:rsidR="00632154" w:rsidRPr="00632154">
        <w:t xml:space="preserve">celé </w:t>
      </w:r>
      <w:r w:rsidRPr="00632154">
        <w:t xml:space="preserve">investice je </w:t>
      </w:r>
      <w:r w:rsidR="00632154" w:rsidRPr="00632154">
        <w:t xml:space="preserve">totiž </w:t>
      </w:r>
      <w:r w:rsidRPr="00632154">
        <w:t>uvažováno</w:t>
      </w:r>
      <w:r w:rsidR="00632154" w:rsidRPr="00632154">
        <w:t xml:space="preserve"> až</w:t>
      </w:r>
      <w:r w:rsidRPr="00632154">
        <w:t xml:space="preserve"> v prvním roce provozní fáze</w:t>
      </w:r>
      <w:r w:rsidR="00632154" w:rsidRPr="00632154">
        <w:t>, tedy</w:t>
      </w:r>
      <w:r w:rsidRPr="00632154">
        <w:t xml:space="preserve"> po dokončení celé investice (20</w:t>
      </w:r>
      <w:r w:rsidR="00632154" w:rsidRPr="00632154">
        <w:t>38</w:t>
      </w:r>
      <w:r w:rsidRPr="00632154">
        <w:t>)</w:t>
      </w:r>
      <w:r w:rsidR="00632154" w:rsidRPr="00632154">
        <w:t xml:space="preserve"> – ve výpočtu ZH tedy není podrobně zohledněno postupné uvádění do provozu</w:t>
      </w:r>
      <w:r w:rsidRPr="00632154">
        <w:t>.</w:t>
      </w:r>
    </w:p>
    <w:p w:rsidR="00212F76" w:rsidRPr="00632154" w:rsidRDefault="00212F76" w:rsidP="00212F76">
      <w:pPr>
        <w:jc w:val="both"/>
      </w:pPr>
      <w:r w:rsidRPr="00B176CC">
        <w:rPr>
          <w:b/>
        </w:rPr>
        <w:t>Peněžní toky</w:t>
      </w:r>
      <w:r w:rsidRPr="00632154">
        <w:t xml:space="preserve"> pro výpočet zůstatkové hodnoty po skončení referenčního období (ve finanční analýze) jsou uvažovány jako konstantní a jejich výše byla stanovena s ohledem na peněžní toky v letech provozní fáze referenčního období. Ve finanční analýze zahrnují nákladové peněžní toky (diferenční tok údržbových a provozních nákladů infrastruktury a finančních příjmů).</w:t>
      </w:r>
      <w:r w:rsidR="00951905">
        <w:t xml:space="preserve"> </w:t>
      </w:r>
      <w:r w:rsidRPr="00632154">
        <w:t>Kvůli zohlednění vývoje cash-</w:t>
      </w:r>
      <w:proofErr w:type="spellStart"/>
      <w:r w:rsidRPr="00632154">
        <w:t>flow</w:t>
      </w:r>
      <w:proofErr w:type="spellEnd"/>
      <w:r w:rsidRPr="00632154">
        <w:t xml:space="preserve"> a mimořádných oprav včetně reinvestic po celou dobu hodnocení, je do výpočtu zůstatkové hodnoty zahrnut při vyčíslení peněžních toků na konci hodnotícího období průměrný cash-</w:t>
      </w:r>
      <w:proofErr w:type="spellStart"/>
      <w:r w:rsidRPr="00632154">
        <w:t>flow</w:t>
      </w:r>
      <w:proofErr w:type="spellEnd"/>
      <w:r w:rsidRPr="00632154">
        <w:t xml:space="preserve"> za provozní fázi.</w:t>
      </w:r>
    </w:p>
    <w:p w:rsidR="00212F76" w:rsidRDefault="00212F76" w:rsidP="00212F76">
      <w:pPr>
        <w:jc w:val="both"/>
      </w:pPr>
      <w:r w:rsidRPr="00B176CC">
        <w:rPr>
          <w:b/>
        </w:rPr>
        <w:t>Zůstatková hodnota na konci hodnotícího období</w:t>
      </w:r>
      <w:r w:rsidRPr="00B176CC">
        <w:t xml:space="preserve"> byla</w:t>
      </w:r>
      <w:r w:rsidR="00632154" w:rsidRPr="00B176CC">
        <w:t xml:space="preserve"> na základě výše popsaných skutečností</w:t>
      </w:r>
      <w:r w:rsidRPr="00B176CC">
        <w:t xml:space="preserve"> vyčíslena (v CÚ 2016) ve výši </w:t>
      </w:r>
      <w:r w:rsidR="00632154" w:rsidRPr="00B176CC">
        <w:rPr>
          <w:b/>
        </w:rPr>
        <w:t>7 267</w:t>
      </w:r>
      <w:r w:rsidRPr="00B176CC">
        <w:rPr>
          <w:b/>
        </w:rPr>
        <w:t xml:space="preserve"> 5</w:t>
      </w:r>
      <w:r w:rsidR="00632154" w:rsidRPr="00B176CC">
        <w:rPr>
          <w:b/>
        </w:rPr>
        <w:t>10</w:t>
      </w:r>
      <w:r w:rsidRPr="00B176CC">
        <w:rPr>
          <w:b/>
        </w:rPr>
        <w:t xml:space="preserve"> tis. Kč</w:t>
      </w:r>
      <w:r w:rsidRPr="00B176CC">
        <w:t>.</w:t>
      </w:r>
    </w:p>
    <w:p w:rsidR="004168B5" w:rsidRDefault="004168B5" w:rsidP="004168B5">
      <w:pPr>
        <w:pStyle w:val="Nadpis3"/>
        <w:numPr>
          <w:ilvl w:val="2"/>
          <w:numId w:val="18"/>
        </w:numPr>
        <w:ind w:left="709"/>
      </w:pPr>
      <w:bookmarkStart w:id="15" w:name="_Toc457161116"/>
      <w:r>
        <w:t>Výsledky finanční analýzy</w:t>
      </w:r>
      <w:bookmarkEnd w:id="15"/>
    </w:p>
    <w:p w:rsidR="004168B5" w:rsidRDefault="004168B5" w:rsidP="004168B5">
      <w:pPr>
        <w:jc w:val="both"/>
      </w:pPr>
      <w:r>
        <w:t>Na základě uvedených finančních toků byla sestavena finanční analýza. Do výpočtu vstupují diferenční finanční toky, tj. rozdíl jejich hodnot varianty bez projektu a variant s projektem. Při výpočtu byla použita diskontní sazba 4%. Výsledky finanční analýzy jednotlivých variant jsou shrnuty v následujících tabulkách.</w:t>
      </w:r>
    </w:p>
    <w:tbl>
      <w:tblPr>
        <w:tblW w:w="8611" w:type="dxa"/>
        <w:jc w:val="center"/>
        <w:tblInd w:w="-452" w:type="dxa"/>
        <w:tblLayout w:type="fixed"/>
        <w:tblCellMar>
          <w:left w:w="70" w:type="dxa"/>
          <w:right w:w="70" w:type="dxa"/>
        </w:tblCellMar>
        <w:tblLook w:val="04A0" w:firstRow="1" w:lastRow="0" w:firstColumn="1" w:lastColumn="0" w:noHBand="0" w:noVBand="1"/>
      </w:tblPr>
      <w:tblGrid>
        <w:gridCol w:w="465"/>
        <w:gridCol w:w="179"/>
        <w:gridCol w:w="1276"/>
        <w:gridCol w:w="13"/>
        <w:gridCol w:w="979"/>
        <w:gridCol w:w="1135"/>
        <w:gridCol w:w="1799"/>
        <w:gridCol w:w="72"/>
        <w:gridCol w:w="1134"/>
        <w:gridCol w:w="1559"/>
      </w:tblGrid>
      <w:tr w:rsidR="00791863" w:rsidRPr="003270E7" w:rsidTr="00951905">
        <w:trPr>
          <w:gridBefore w:val="1"/>
          <w:gridAfter w:val="3"/>
          <w:wBefore w:w="465" w:type="dxa"/>
          <w:wAfter w:w="2765" w:type="dxa"/>
          <w:trHeight w:val="423"/>
          <w:jc w:val="center"/>
        </w:trPr>
        <w:tc>
          <w:tcPr>
            <w:tcW w:w="1468" w:type="dxa"/>
            <w:gridSpan w:val="3"/>
            <w:tcBorders>
              <w:top w:val="single" w:sz="4" w:space="0" w:color="auto"/>
              <w:left w:val="single" w:sz="4" w:space="0" w:color="auto"/>
              <w:bottom w:val="single" w:sz="4" w:space="0" w:color="auto"/>
              <w:right w:val="single" w:sz="4" w:space="0" w:color="auto"/>
            </w:tcBorders>
            <w:shd w:val="clear" w:color="000000" w:fill="D9D9D9"/>
            <w:vAlign w:val="center"/>
          </w:tcPr>
          <w:p w:rsidR="00791863" w:rsidRPr="00EB55F5" w:rsidRDefault="00791863" w:rsidP="00440477">
            <w:pPr>
              <w:spacing w:after="0" w:line="240" w:lineRule="auto"/>
              <w:jc w:val="center"/>
              <w:rPr>
                <w:b/>
                <w:szCs w:val="20"/>
              </w:rPr>
            </w:pPr>
            <w:r w:rsidRPr="00EB55F5">
              <w:rPr>
                <w:b/>
                <w:szCs w:val="20"/>
              </w:rPr>
              <w:t>ukazatel</w:t>
            </w:r>
          </w:p>
        </w:tc>
        <w:tc>
          <w:tcPr>
            <w:tcW w:w="3913" w:type="dxa"/>
            <w:gridSpan w:val="3"/>
            <w:tcBorders>
              <w:top w:val="single" w:sz="4" w:space="0" w:color="auto"/>
              <w:left w:val="single" w:sz="4" w:space="0" w:color="auto"/>
              <w:bottom w:val="single" w:sz="4" w:space="0" w:color="auto"/>
              <w:right w:val="single" w:sz="4" w:space="0" w:color="auto"/>
            </w:tcBorders>
            <w:shd w:val="clear" w:color="000000" w:fill="D9D9D9"/>
            <w:vAlign w:val="center"/>
          </w:tcPr>
          <w:p w:rsidR="00791863" w:rsidRPr="00EB55F5" w:rsidRDefault="00791863" w:rsidP="00440477">
            <w:pPr>
              <w:spacing w:after="0" w:line="240" w:lineRule="auto"/>
              <w:jc w:val="center"/>
              <w:rPr>
                <w:b/>
                <w:szCs w:val="20"/>
              </w:rPr>
            </w:pPr>
            <w:r>
              <w:rPr>
                <w:b/>
                <w:szCs w:val="20"/>
              </w:rPr>
              <w:t>hodnota</w:t>
            </w:r>
          </w:p>
        </w:tc>
      </w:tr>
      <w:tr w:rsidR="00791863" w:rsidRPr="003270E7" w:rsidTr="00951905">
        <w:trPr>
          <w:gridBefore w:val="1"/>
          <w:gridAfter w:val="3"/>
          <w:wBefore w:w="465" w:type="dxa"/>
          <w:wAfter w:w="2765" w:type="dxa"/>
          <w:trHeight w:val="284"/>
          <w:jc w:val="center"/>
        </w:trPr>
        <w:tc>
          <w:tcPr>
            <w:tcW w:w="1468" w:type="dxa"/>
            <w:gridSpan w:val="3"/>
            <w:tcBorders>
              <w:top w:val="single" w:sz="4" w:space="0" w:color="auto"/>
              <w:left w:val="single" w:sz="4" w:space="0" w:color="auto"/>
              <w:bottom w:val="single" w:sz="4" w:space="0" w:color="auto"/>
              <w:right w:val="single" w:sz="4" w:space="0" w:color="auto"/>
            </w:tcBorders>
            <w:shd w:val="clear" w:color="000000" w:fill="F2F2F2"/>
            <w:noWrap/>
            <w:vAlign w:val="center"/>
          </w:tcPr>
          <w:p w:rsidR="00791863" w:rsidRPr="00E001CB" w:rsidRDefault="00791863" w:rsidP="00440477">
            <w:pPr>
              <w:spacing w:after="0" w:line="240" w:lineRule="auto"/>
              <w:jc w:val="center"/>
              <w:rPr>
                <w:szCs w:val="20"/>
              </w:rPr>
            </w:pPr>
            <w:r>
              <w:rPr>
                <w:szCs w:val="20"/>
              </w:rPr>
              <w:t>FRR [%]</w:t>
            </w:r>
          </w:p>
        </w:tc>
        <w:tc>
          <w:tcPr>
            <w:tcW w:w="3913" w:type="dxa"/>
            <w:gridSpan w:val="3"/>
            <w:tcBorders>
              <w:top w:val="single" w:sz="4" w:space="0" w:color="auto"/>
              <w:left w:val="single" w:sz="4" w:space="0" w:color="auto"/>
              <w:bottom w:val="single" w:sz="4" w:space="0" w:color="auto"/>
              <w:right w:val="single" w:sz="4" w:space="0" w:color="auto"/>
            </w:tcBorders>
            <w:shd w:val="clear" w:color="000000" w:fill="auto"/>
            <w:vAlign w:val="center"/>
          </w:tcPr>
          <w:p w:rsidR="00791863" w:rsidRPr="00E043E1" w:rsidRDefault="00791863" w:rsidP="00791863">
            <w:pPr>
              <w:spacing w:after="0" w:line="240" w:lineRule="auto"/>
              <w:jc w:val="center"/>
              <w:rPr>
                <w:szCs w:val="20"/>
              </w:rPr>
            </w:pPr>
            <w:r>
              <w:rPr>
                <w:szCs w:val="20"/>
              </w:rPr>
              <w:t>- 0,02</w:t>
            </w:r>
          </w:p>
        </w:tc>
      </w:tr>
      <w:tr w:rsidR="00791863" w:rsidRPr="003270E7" w:rsidTr="00951905">
        <w:trPr>
          <w:gridBefore w:val="1"/>
          <w:gridAfter w:val="3"/>
          <w:wBefore w:w="465" w:type="dxa"/>
          <w:wAfter w:w="2765" w:type="dxa"/>
          <w:trHeight w:val="284"/>
          <w:jc w:val="center"/>
        </w:trPr>
        <w:tc>
          <w:tcPr>
            <w:tcW w:w="1468" w:type="dxa"/>
            <w:gridSpan w:val="3"/>
            <w:tcBorders>
              <w:top w:val="single" w:sz="4" w:space="0" w:color="auto"/>
              <w:left w:val="single" w:sz="4" w:space="0" w:color="auto"/>
              <w:bottom w:val="single" w:sz="4" w:space="0" w:color="auto"/>
              <w:right w:val="single" w:sz="4" w:space="0" w:color="auto"/>
            </w:tcBorders>
            <w:shd w:val="clear" w:color="000000" w:fill="F2F2F2"/>
            <w:noWrap/>
            <w:vAlign w:val="center"/>
          </w:tcPr>
          <w:p w:rsidR="00791863" w:rsidRPr="00E001CB" w:rsidRDefault="00791863" w:rsidP="00440477">
            <w:pPr>
              <w:spacing w:after="0" w:line="240" w:lineRule="auto"/>
              <w:jc w:val="center"/>
              <w:rPr>
                <w:szCs w:val="20"/>
              </w:rPr>
            </w:pPr>
            <w:r>
              <w:rPr>
                <w:szCs w:val="20"/>
              </w:rPr>
              <w:t>FNPV [tis. Kč]</w:t>
            </w:r>
          </w:p>
        </w:tc>
        <w:tc>
          <w:tcPr>
            <w:tcW w:w="3913" w:type="dxa"/>
            <w:gridSpan w:val="3"/>
            <w:tcBorders>
              <w:top w:val="single" w:sz="4" w:space="0" w:color="auto"/>
              <w:left w:val="single" w:sz="4" w:space="0" w:color="auto"/>
              <w:bottom w:val="single" w:sz="4" w:space="0" w:color="auto"/>
              <w:right w:val="single" w:sz="4" w:space="0" w:color="auto"/>
            </w:tcBorders>
            <w:shd w:val="clear" w:color="000000" w:fill="auto"/>
            <w:vAlign w:val="center"/>
          </w:tcPr>
          <w:p w:rsidR="00791863" w:rsidRPr="00E043E1" w:rsidRDefault="00791863" w:rsidP="00791863">
            <w:pPr>
              <w:spacing w:after="0" w:line="240" w:lineRule="auto"/>
              <w:jc w:val="center"/>
              <w:rPr>
                <w:szCs w:val="20"/>
              </w:rPr>
            </w:pPr>
            <w:r w:rsidRPr="00E043E1">
              <w:rPr>
                <w:szCs w:val="20"/>
              </w:rPr>
              <w:t xml:space="preserve">- </w:t>
            </w:r>
            <w:r>
              <w:rPr>
                <w:szCs w:val="20"/>
              </w:rPr>
              <w:t>6 091</w:t>
            </w:r>
            <w:r w:rsidRPr="005A0282">
              <w:rPr>
                <w:szCs w:val="20"/>
              </w:rPr>
              <w:t xml:space="preserve"> </w:t>
            </w:r>
            <w:r>
              <w:rPr>
                <w:szCs w:val="20"/>
              </w:rPr>
              <w:t>663</w:t>
            </w:r>
          </w:p>
        </w:tc>
      </w:tr>
      <w:tr w:rsidR="00791863" w:rsidRPr="003270E7" w:rsidTr="00951905">
        <w:trPr>
          <w:gridBefore w:val="1"/>
          <w:gridAfter w:val="3"/>
          <w:wBefore w:w="465" w:type="dxa"/>
          <w:wAfter w:w="2765" w:type="dxa"/>
          <w:trHeight w:val="284"/>
          <w:jc w:val="center"/>
        </w:trPr>
        <w:tc>
          <w:tcPr>
            <w:tcW w:w="5381" w:type="dxa"/>
            <w:gridSpan w:val="6"/>
            <w:tcBorders>
              <w:top w:val="single" w:sz="4" w:space="0" w:color="auto"/>
              <w:left w:val="single" w:sz="4" w:space="0" w:color="auto"/>
              <w:bottom w:val="single" w:sz="4" w:space="0" w:color="auto"/>
              <w:right w:val="single" w:sz="4" w:space="0" w:color="auto"/>
            </w:tcBorders>
            <w:shd w:val="clear" w:color="000000" w:fill="auto"/>
          </w:tcPr>
          <w:p w:rsidR="00791863" w:rsidRPr="007450E5" w:rsidRDefault="00791863" w:rsidP="00440477">
            <w:pPr>
              <w:pStyle w:val="Titulek"/>
              <w:rPr>
                <w:rFonts w:asciiTheme="minorHAnsi" w:hAnsiTheme="minorHAnsi"/>
                <w:sz w:val="20"/>
                <w:lang w:eastAsia="cs-CZ"/>
              </w:rPr>
            </w:pPr>
            <w:bookmarkStart w:id="16" w:name="_Toc447262166"/>
            <w:proofErr w:type="spellStart"/>
            <w:r w:rsidRPr="007450E5">
              <w:rPr>
                <w:rFonts w:asciiTheme="minorHAnsi" w:hAnsiTheme="minorHAnsi"/>
                <w:i w:val="0"/>
                <w:sz w:val="22"/>
              </w:rPr>
              <w:t>Tabulka</w:t>
            </w:r>
            <w:proofErr w:type="spellEnd"/>
            <w:r w:rsidRPr="007450E5">
              <w:rPr>
                <w:rFonts w:asciiTheme="minorHAnsi" w:hAnsiTheme="minorHAnsi"/>
                <w:i w:val="0"/>
                <w:sz w:val="22"/>
              </w:rPr>
              <w:t xml:space="preserve"> </w:t>
            </w:r>
            <w:r w:rsidRPr="007450E5">
              <w:rPr>
                <w:rFonts w:asciiTheme="minorHAnsi" w:hAnsiTheme="minorHAnsi"/>
                <w:i w:val="0"/>
                <w:sz w:val="22"/>
              </w:rPr>
              <w:fldChar w:fldCharType="begin"/>
            </w:r>
            <w:r w:rsidRPr="007450E5">
              <w:rPr>
                <w:rFonts w:asciiTheme="minorHAnsi" w:hAnsiTheme="minorHAnsi"/>
                <w:i w:val="0"/>
                <w:sz w:val="22"/>
              </w:rPr>
              <w:instrText xml:space="preserve"> STYLEREF 1 \s </w:instrText>
            </w:r>
            <w:r w:rsidRPr="007450E5">
              <w:rPr>
                <w:rFonts w:asciiTheme="minorHAnsi" w:hAnsiTheme="minorHAnsi"/>
                <w:i w:val="0"/>
                <w:sz w:val="22"/>
              </w:rPr>
              <w:fldChar w:fldCharType="separate"/>
            </w:r>
            <w:r w:rsidR="00A1335F">
              <w:rPr>
                <w:rFonts w:asciiTheme="minorHAnsi" w:hAnsiTheme="minorHAnsi"/>
                <w:i w:val="0"/>
                <w:noProof/>
                <w:sz w:val="22"/>
              </w:rPr>
              <w:t>3</w:t>
            </w:r>
            <w:r w:rsidRPr="007450E5">
              <w:rPr>
                <w:rFonts w:asciiTheme="minorHAnsi" w:hAnsiTheme="minorHAnsi"/>
                <w:i w:val="0"/>
                <w:noProof/>
                <w:sz w:val="22"/>
              </w:rPr>
              <w:fldChar w:fldCharType="end"/>
            </w:r>
            <w:r w:rsidRPr="007450E5">
              <w:rPr>
                <w:rFonts w:asciiTheme="minorHAnsi" w:hAnsiTheme="minorHAnsi"/>
                <w:i w:val="0"/>
                <w:sz w:val="22"/>
              </w:rPr>
              <w:t>.</w:t>
            </w:r>
            <w:r w:rsidRPr="007450E5">
              <w:rPr>
                <w:rFonts w:asciiTheme="minorHAnsi" w:hAnsiTheme="minorHAnsi"/>
                <w:i w:val="0"/>
                <w:sz w:val="22"/>
              </w:rPr>
              <w:fldChar w:fldCharType="begin"/>
            </w:r>
            <w:r w:rsidRPr="007450E5">
              <w:rPr>
                <w:rFonts w:asciiTheme="minorHAnsi" w:hAnsiTheme="minorHAnsi"/>
                <w:i w:val="0"/>
                <w:sz w:val="22"/>
              </w:rPr>
              <w:instrText xml:space="preserve"> SEQ Tabulka \* ARABIC \s 1 </w:instrText>
            </w:r>
            <w:r w:rsidRPr="007450E5">
              <w:rPr>
                <w:rFonts w:asciiTheme="minorHAnsi" w:hAnsiTheme="minorHAnsi"/>
                <w:i w:val="0"/>
                <w:sz w:val="22"/>
              </w:rPr>
              <w:fldChar w:fldCharType="separate"/>
            </w:r>
            <w:r w:rsidR="00A1335F">
              <w:rPr>
                <w:rFonts w:asciiTheme="minorHAnsi" w:hAnsiTheme="minorHAnsi"/>
                <w:i w:val="0"/>
                <w:noProof/>
                <w:sz w:val="22"/>
              </w:rPr>
              <w:t>9</w:t>
            </w:r>
            <w:r w:rsidRPr="007450E5">
              <w:rPr>
                <w:rFonts w:asciiTheme="minorHAnsi" w:hAnsiTheme="minorHAnsi"/>
                <w:i w:val="0"/>
                <w:noProof/>
                <w:sz w:val="22"/>
              </w:rPr>
              <w:fldChar w:fldCharType="end"/>
            </w:r>
            <w:r w:rsidRPr="007450E5">
              <w:rPr>
                <w:rFonts w:asciiTheme="minorHAnsi" w:hAnsiTheme="minorHAnsi"/>
                <w:i w:val="0"/>
                <w:sz w:val="22"/>
              </w:rPr>
              <w:t xml:space="preserve"> – </w:t>
            </w:r>
            <w:r w:rsidRPr="007450E5">
              <w:rPr>
                <w:rFonts w:asciiTheme="minorHAnsi" w:hAnsiTheme="minorHAnsi"/>
                <w:i w:val="0"/>
                <w:sz w:val="22"/>
                <w:lang w:val="cs-CZ"/>
              </w:rPr>
              <w:t>Přehled výsledků finanční analýzy</w:t>
            </w:r>
            <w:bookmarkEnd w:id="16"/>
          </w:p>
        </w:tc>
      </w:tr>
      <w:tr w:rsidR="00440477"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vMerge w:val="restart"/>
            <w:shd w:val="pct12" w:color="auto" w:fill="auto"/>
            <w:vAlign w:val="center"/>
          </w:tcPr>
          <w:p w:rsidR="00440477" w:rsidRPr="003250DA" w:rsidRDefault="00440477" w:rsidP="00440477">
            <w:pPr>
              <w:keepNext/>
              <w:spacing w:after="0"/>
              <w:jc w:val="center"/>
              <w:rPr>
                <w:rFonts w:eastAsia="Arial Unicode MS" w:cs="Tahoma"/>
                <w:b/>
                <w:sz w:val="18"/>
                <w:szCs w:val="18"/>
              </w:rPr>
            </w:pPr>
            <w:r>
              <w:lastRenderedPageBreak/>
              <w:br w:type="page"/>
            </w:r>
            <w:r w:rsidRPr="003250DA">
              <w:rPr>
                <w:rFonts w:eastAsia="Arial Unicode MS" w:cs="Tahoma"/>
                <w:b/>
                <w:sz w:val="18"/>
                <w:szCs w:val="18"/>
              </w:rPr>
              <w:t>rok</w:t>
            </w:r>
          </w:p>
        </w:tc>
        <w:tc>
          <w:tcPr>
            <w:tcW w:w="3403" w:type="dxa"/>
            <w:gridSpan w:val="4"/>
            <w:shd w:val="pct12" w:color="auto" w:fill="auto"/>
            <w:vAlign w:val="center"/>
          </w:tcPr>
          <w:p w:rsidR="00440477" w:rsidRPr="003250DA" w:rsidRDefault="00440477" w:rsidP="00440477">
            <w:pPr>
              <w:keepNext/>
              <w:spacing w:after="0"/>
              <w:jc w:val="center"/>
              <w:rPr>
                <w:rFonts w:eastAsia="Arial Unicode MS" w:cs="Tahoma"/>
                <w:b/>
                <w:sz w:val="18"/>
                <w:szCs w:val="18"/>
              </w:rPr>
            </w:pPr>
            <w:r w:rsidRPr="003250DA">
              <w:rPr>
                <w:rFonts w:eastAsia="Arial Unicode MS" w:cs="Tahoma"/>
                <w:b/>
                <w:sz w:val="18"/>
                <w:szCs w:val="18"/>
              </w:rPr>
              <w:t>varianta projektová</w:t>
            </w:r>
          </w:p>
        </w:tc>
        <w:tc>
          <w:tcPr>
            <w:tcW w:w="1871" w:type="dxa"/>
            <w:gridSpan w:val="2"/>
            <w:shd w:val="pct12" w:color="auto" w:fill="auto"/>
            <w:vAlign w:val="center"/>
          </w:tcPr>
          <w:p w:rsidR="00440477" w:rsidRPr="003250DA" w:rsidRDefault="00440477" w:rsidP="00440477">
            <w:pPr>
              <w:keepNext/>
              <w:spacing w:after="0"/>
              <w:jc w:val="center"/>
              <w:rPr>
                <w:rFonts w:eastAsia="Arial Unicode MS" w:cs="Tahoma"/>
                <w:b/>
                <w:sz w:val="18"/>
                <w:szCs w:val="18"/>
              </w:rPr>
            </w:pPr>
            <w:r w:rsidRPr="003250DA">
              <w:rPr>
                <w:rFonts w:eastAsia="Arial Unicode MS" w:cs="Tahoma"/>
                <w:b/>
                <w:sz w:val="18"/>
                <w:szCs w:val="18"/>
              </w:rPr>
              <w:t>varianta bez projektu</w:t>
            </w:r>
          </w:p>
        </w:tc>
        <w:tc>
          <w:tcPr>
            <w:tcW w:w="1134" w:type="dxa"/>
            <w:vMerge w:val="restart"/>
            <w:shd w:val="pct12" w:color="auto" w:fill="auto"/>
            <w:vAlign w:val="center"/>
          </w:tcPr>
          <w:p w:rsidR="00440477" w:rsidRPr="003250DA" w:rsidRDefault="00440477" w:rsidP="00440477">
            <w:pPr>
              <w:keepNext/>
              <w:spacing w:after="0"/>
              <w:jc w:val="center"/>
              <w:rPr>
                <w:rFonts w:eastAsia="Arial Unicode MS" w:cs="Tahoma"/>
                <w:b/>
                <w:sz w:val="18"/>
                <w:szCs w:val="18"/>
              </w:rPr>
            </w:pPr>
            <w:r w:rsidRPr="003250DA">
              <w:rPr>
                <w:rFonts w:eastAsia="Arial Unicode MS" w:cs="Tahoma"/>
                <w:b/>
                <w:sz w:val="18"/>
                <w:szCs w:val="18"/>
              </w:rPr>
              <w:t xml:space="preserve">cash </w:t>
            </w:r>
            <w:proofErr w:type="spellStart"/>
            <w:r w:rsidRPr="003250DA">
              <w:rPr>
                <w:rFonts w:eastAsia="Arial Unicode MS" w:cs="Tahoma"/>
                <w:b/>
                <w:sz w:val="18"/>
                <w:szCs w:val="18"/>
              </w:rPr>
              <w:t>flow</w:t>
            </w:r>
            <w:proofErr w:type="spellEnd"/>
          </w:p>
        </w:tc>
        <w:tc>
          <w:tcPr>
            <w:tcW w:w="1559" w:type="dxa"/>
            <w:vMerge w:val="restart"/>
            <w:shd w:val="pct12" w:color="auto" w:fill="auto"/>
            <w:vAlign w:val="center"/>
          </w:tcPr>
          <w:p w:rsidR="00440477" w:rsidRPr="003250DA" w:rsidRDefault="00440477" w:rsidP="00440477">
            <w:pPr>
              <w:keepNext/>
              <w:spacing w:after="0"/>
              <w:jc w:val="center"/>
              <w:rPr>
                <w:rFonts w:eastAsia="Arial Unicode MS" w:cs="Tahoma"/>
                <w:b/>
                <w:sz w:val="18"/>
                <w:szCs w:val="18"/>
              </w:rPr>
            </w:pPr>
            <w:r w:rsidRPr="003250DA">
              <w:rPr>
                <w:rFonts w:eastAsia="Arial Unicode MS" w:cs="Tahoma"/>
                <w:b/>
                <w:sz w:val="18"/>
                <w:szCs w:val="18"/>
              </w:rPr>
              <w:t>kumulované CF</w:t>
            </w:r>
          </w:p>
        </w:tc>
      </w:tr>
      <w:tr w:rsidR="00440477"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vMerge/>
            <w:tcBorders>
              <w:bottom w:val="single" w:sz="4" w:space="0" w:color="000000"/>
            </w:tcBorders>
            <w:shd w:val="pct12" w:color="auto" w:fill="auto"/>
            <w:vAlign w:val="center"/>
          </w:tcPr>
          <w:p w:rsidR="00440477" w:rsidRPr="003250DA" w:rsidRDefault="00440477" w:rsidP="00440477">
            <w:pPr>
              <w:keepNext/>
              <w:spacing w:after="0"/>
              <w:jc w:val="center"/>
              <w:rPr>
                <w:rFonts w:eastAsia="Arial Unicode MS" w:cs="Tahoma"/>
                <w:b/>
                <w:sz w:val="18"/>
                <w:szCs w:val="18"/>
              </w:rPr>
            </w:pPr>
          </w:p>
        </w:tc>
        <w:tc>
          <w:tcPr>
            <w:tcW w:w="1276" w:type="dxa"/>
            <w:shd w:val="pct12" w:color="auto" w:fill="auto"/>
            <w:vAlign w:val="center"/>
          </w:tcPr>
          <w:p w:rsidR="00440477" w:rsidRPr="003250DA" w:rsidRDefault="00440477" w:rsidP="00440477">
            <w:pPr>
              <w:keepNext/>
              <w:spacing w:after="0"/>
              <w:jc w:val="center"/>
              <w:rPr>
                <w:rFonts w:eastAsia="Arial Unicode MS" w:cs="Tahoma"/>
                <w:b/>
                <w:sz w:val="18"/>
                <w:szCs w:val="18"/>
              </w:rPr>
            </w:pPr>
            <w:r w:rsidRPr="003250DA">
              <w:rPr>
                <w:rFonts w:eastAsia="Arial Unicode MS" w:cs="Tahoma"/>
                <w:b/>
                <w:sz w:val="18"/>
                <w:szCs w:val="18"/>
              </w:rPr>
              <w:t>IN</w:t>
            </w:r>
          </w:p>
        </w:tc>
        <w:tc>
          <w:tcPr>
            <w:tcW w:w="992" w:type="dxa"/>
            <w:gridSpan w:val="2"/>
            <w:shd w:val="pct12" w:color="auto" w:fill="auto"/>
            <w:vAlign w:val="center"/>
          </w:tcPr>
          <w:p w:rsidR="00440477" w:rsidRPr="003250DA" w:rsidRDefault="00440477" w:rsidP="00440477">
            <w:pPr>
              <w:keepNext/>
              <w:spacing w:after="0"/>
              <w:jc w:val="center"/>
              <w:rPr>
                <w:rFonts w:eastAsia="Arial Unicode MS" w:cs="Tahoma"/>
                <w:b/>
                <w:sz w:val="18"/>
                <w:szCs w:val="18"/>
              </w:rPr>
            </w:pPr>
            <w:r w:rsidRPr="003250DA">
              <w:rPr>
                <w:rFonts w:eastAsia="Arial Unicode MS" w:cs="Tahoma"/>
                <w:b/>
                <w:sz w:val="18"/>
                <w:szCs w:val="18"/>
              </w:rPr>
              <w:t>ZH</w:t>
            </w:r>
          </w:p>
        </w:tc>
        <w:tc>
          <w:tcPr>
            <w:tcW w:w="1135" w:type="dxa"/>
            <w:shd w:val="pct12" w:color="auto" w:fill="auto"/>
            <w:vAlign w:val="center"/>
          </w:tcPr>
          <w:p w:rsidR="00440477" w:rsidRPr="003250DA" w:rsidRDefault="00440477" w:rsidP="00440477">
            <w:pPr>
              <w:keepNext/>
              <w:spacing w:after="0"/>
              <w:jc w:val="center"/>
              <w:rPr>
                <w:rFonts w:eastAsia="Arial Unicode MS" w:cs="Tahoma"/>
                <w:b/>
                <w:sz w:val="18"/>
                <w:szCs w:val="18"/>
              </w:rPr>
            </w:pPr>
            <w:r w:rsidRPr="003250DA">
              <w:rPr>
                <w:rFonts w:eastAsia="Arial Unicode MS" w:cs="Tahoma"/>
                <w:b/>
                <w:sz w:val="18"/>
                <w:szCs w:val="18"/>
              </w:rPr>
              <w:t xml:space="preserve">PN </w:t>
            </w:r>
            <w:proofErr w:type="spellStart"/>
            <w:r w:rsidRPr="003250DA">
              <w:rPr>
                <w:rFonts w:eastAsia="Arial Unicode MS" w:cs="Tahoma"/>
                <w:b/>
                <w:sz w:val="18"/>
                <w:szCs w:val="18"/>
              </w:rPr>
              <w:t>infra</w:t>
            </w:r>
            <w:proofErr w:type="spellEnd"/>
          </w:p>
        </w:tc>
        <w:tc>
          <w:tcPr>
            <w:tcW w:w="1871" w:type="dxa"/>
            <w:gridSpan w:val="2"/>
            <w:shd w:val="pct12" w:color="auto" w:fill="auto"/>
            <w:vAlign w:val="center"/>
          </w:tcPr>
          <w:p w:rsidR="00440477" w:rsidRPr="003250DA" w:rsidRDefault="00440477" w:rsidP="00440477">
            <w:pPr>
              <w:keepNext/>
              <w:spacing w:after="0"/>
              <w:jc w:val="center"/>
              <w:rPr>
                <w:rFonts w:eastAsia="Arial Unicode MS" w:cs="Tahoma"/>
                <w:b/>
                <w:sz w:val="18"/>
                <w:szCs w:val="18"/>
              </w:rPr>
            </w:pPr>
            <w:r w:rsidRPr="003250DA">
              <w:rPr>
                <w:rFonts w:eastAsia="Arial Unicode MS" w:cs="Tahoma"/>
                <w:b/>
                <w:sz w:val="18"/>
                <w:szCs w:val="18"/>
              </w:rPr>
              <w:t xml:space="preserve">PN </w:t>
            </w:r>
            <w:proofErr w:type="spellStart"/>
            <w:r w:rsidRPr="003250DA">
              <w:rPr>
                <w:rFonts w:eastAsia="Arial Unicode MS" w:cs="Tahoma"/>
                <w:b/>
                <w:sz w:val="18"/>
                <w:szCs w:val="18"/>
              </w:rPr>
              <w:t>infra</w:t>
            </w:r>
            <w:proofErr w:type="spellEnd"/>
          </w:p>
        </w:tc>
        <w:tc>
          <w:tcPr>
            <w:tcW w:w="1134" w:type="dxa"/>
            <w:vMerge/>
            <w:shd w:val="pct12" w:color="auto" w:fill="auto"/>
            <w:vAlign w:val="center"/>
          </w:tcPr>
          <w:p w:rsidR="00440477" w:rsidRPr="003250DA" w:rsidRDefault="00440477" w:rsidP="00440477">
            <w:pPr>
              <w:keepNext/>
              <w:spacing w:after="0"/>
              <w:jc w:val="center"/>
              <w:rPr>
                <w:rFonts w:eastAsia="Arial Unicode MS" w:cs="Tahoma"/>
                <w:b/>
                <w:sz w:val="18"/>
                <w:szCs w:val="18"/>
              </w:rPr>
            </w:pPr>
          </w:p>
        </w:tc>
        <w:tc>
          <w:tcPr>
            <w:tcW w:w="1559" w:type="dxa"/>
            <w:vMerge/>
            <w:shd w:val="pct12" w:color="auto" w:fill="auto"/>
            <w:vAlign w:val="center"/>
          </w:tcPr>
          <w:p w:rsidR="00440477" w:rsidRPr="003250DA" w:rsidRDefault="00440477" w:rsidP="00440477">
            <w:pPr>
              <w:keepNext/>
              <w:spacing w:after="0"/>
              <w:jc w:val="center"/>
              <w:rPr>
                <w:rFonts w:eastAsia="Arial Unicode MS" w:cs="Tahoma"/>
                <w:b/>
                <w:sz w:val="18"/>
                <w:szCs w:val="18"/>
              </w:rPr>
            </w:pP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w:t>
            </w:r>
            <w:r>
              <w:rPr>
                <w:rFonts w:eastAsia="Arial Unicode MS" w:cs="Tahoma"/>
                <w:sz w:val="18"/>
                <w:szCs w:val="18"/>
              </w:rPr>
              <w:t>19</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1 055 736</w:t>
            </w: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5 837 000</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2 679 666</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2 679 666</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202</w:t>
            </w:r>
            <w:r>
              <w:rPr>
                <w:rFonts w:eastAsia="Arial Unicode MS" w:cs="Tahoma"/>
                <w:sz w:val="18"/>
                <w:szCs w:val="18"/>
              </w:rPr>
              <w:t>0</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2 465 573</w:t>
            </w: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4 086 561</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-480 609</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2 199 057</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2021</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4 014 230</w:t>
            </w: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4 603 882</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-1 511 946</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687 111</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2022</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4 433 079</w:t>
            </w: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7 199 531</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664 854</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1 351 965</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2023</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3 726 358</w:t>
            </w: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2 902 540</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-2 925 415</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-1 573 450</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2024</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4 766 753</w:t>
            </w: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3 347 098</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-3 521 252</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-5 094 702</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2025</w:t>
            </w:r>
          </w:p>
        </w:tc>
        <w:tc>
          <w:tcPr>
            <w:tcW w:w="1276" w:type="dxa"/>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3 347 702</w:t>
            </w:r>
          </w:p>
        </w:tc>
        <w:tc>
          <w:tcPr>
            <w:tcW w:w="992" w:type="dxa"/>
            <w:gridSpan w:val="2"/>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tcBorders>
              <w:bottom w:val="single" w:sz="4" w:space="0" w:color="000000"/>
            </w:tcBorders>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4 103 905</w:t>
            </w:r>
          </w:p>
        </w:tc>
        <w:tc>
          <w:tcPr>
            <w:tcW w:w="1134" w:type="dxa"/>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-1 345 395</w:t>
            </w:r>
          </w:p>
        </w:tc>
        <w:tc>
          <w:tcPr>
            <w:tcW w:w="1559" w:type="dxa"/>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-6 440 096</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2026</w:t>
            </w:r>
          </w:p>
        </w:tc>
        <w:tc>
          <w:tcPr>
            <w:tcW w:w="1276" w:type="dxa"/>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3 818 967</w:t>
            </w:r>
          </w:p>
        </w:tc>
        <w:tc>
          <w:tcPr>
            <w:tcW w:w="992" w:type="dxa"/>
            <w:gridSpan w:val="2"/>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tcBorders>
              <w:bottom w:val="single" w:sz="4" w:space="0" w:color="000000"/>
            </w:tcBorders>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4 322 789</w:t>
            </w:r>
          </w:p>
        </w:tc>
        <w:tc>
          <w:tcPr>
            <w:tcW w:w="1134" w:type="dxa"/>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-1 597 775</w:t>
            </w:r>
          </w:p>
        </w:tc>
        <w:tc>
          <w:tcPr>
            <w:tcW w:w="1559" w:type="dxa"/>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-8 037 871</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2027</w:t>
            </w:r>
          </w:p>
        </w:tc>
        <w:tc>
          <w:tcPr>
            <w:tcW w:w="1276" w:type="dxa"/>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3 456 918</w:t>
            </w:r>
          </w:p>
        </w:tc>
        <w:tc>
          <w:tcPr>
            <w:tcW w:w="992" w:type="dxa"/>
            <w:gridSpan w:val="2"/>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tcBorders>
              <w:bottom w:val="single" w:sz="4" w:space="0" w:color="000000"/>
            </w:tcBorders>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5 083 802</w:t>
            </w:r>
          </w:p>
        </w:tc>
        <w:tc>
          <w:tcPr>
            <w:tcW w:w="1134" w:type="dxa"/>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-474 714</w:t>
            </w:r>
          </w:p>
        </w:tc>
        <w:tc>
          <w:tcPr>
            <w:tcW w:w="1559" w:type="dxa"/>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-8 512 585</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2028</w:t>
            </w:r>
          </w:p>
        </w:tc>
        <w:tc>
          <w:tcPr>
            <w:tcW w:w="1276" w:type="dxa"/>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4 967 123</w:t>
            </w:r>
          </w:p>
        </w:tc>
        <w:tc>
          <w:tcPr>
            <w:tcW w:w="992" w:type="dxa"/>
            <w:gridSpan w:val="2"/>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tcBorders>
              <w:bottom w:val="single" w:sz="4" w:space="0" w:color="000000"/>
            </w:tcBorders>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4 177 167</w:t>
            </w:r>
          </w:p>
        </w:tc>
        <w:tc>
          <w:tcPr>
            <w:tcW w:w="1134" w:type="dxa"/>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-2 891 554</w:t>
            </w:r>
          </w:p>
        </w:tc>
        <w:tc>
          <w:tcPr>
            <w:tcW w:w="1559" w:type="dxa"/>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-11 404 138</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2029</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4 268 066</w:t>
            </w: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4 970 617</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-1 399 046</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-12 803 185</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2030</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3 451 255</w:t>
            </w: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2 924 912</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-2 627 940</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-15 431 125</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2031</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2 503 207</w:t>
            </w: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2 924 912</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-1 679 892</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-17 111 017</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2032</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2 003 319</w:t>
            </w: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4 277 950</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173 034</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-16 937 983</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2033</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1 699 196</w:t>
            </w: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3 531 244</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-269 549</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-17 207 532</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2034</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1 312 193</w:t>
            </w: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3 681 540</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267 750</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-16 939 783</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2035</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985 488</w:t>
            </w: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2 931 177</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-155 908</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-17 095 691</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2036</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589 440</w:t>
            </w: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2 931 177</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240 139</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-16 855 552</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2037</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434 360</w:t>
            </w: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2 931 177</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395 220</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-16 460 332</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2038</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2 931 177</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829 579</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-15 630 753</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2039</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2 931 177</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829 579</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-14 801 173</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2040</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2 931 177</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829 579</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-13 971 594</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2041</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2 931 177</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829 579</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-13 142 015</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2042</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2 931 177</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829 579</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-12 312 436</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2043</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2 931 177</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829 579</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-11 482 856</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2044</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2 931 177</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829 579</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-10 653 277</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2045</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2 931 177</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829 579</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-9 823 698</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2046</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2 931 177</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829 579</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-8 994 118</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440477">
            <w:pPr>
              <w:keepNext/>
              <w:spacing w:before="40" w:after="40"/>
              <w:ind w:right="34"/>
              <w:jc w:val="center"/>
              <w:rPr>
                <w:rFonts w:eastAsia="Arial Unicode MS" w:cs="Tahoma"/>
                <w:sz w:val="18"/>
                <w:szCs w:val="18"/>
              </w:rPr>
            </w:pPr>
            <w:r w:rsidRPr="00917E5C">
              <w:rPr>
                <w:rFonts w:eastAsia="Arial Unicode MS" w:cs="Tahoma"/>
                <w:sz w:val="18"/>
                <w:szCs w:val="18"/>
              </w:rPr>
              <w:t>2047</w:t>
            </w:r>
          </w:p>
        </w:tc>
        <w:tc>
          <w:tcPr>
            <w:tcW w:w="1276" w:type="dxa"/>
            <w:shd w:val="clear" w:color="auto" w:fill="auto"/>
            <w:vAlign w:val="center"/>
          </w:tcPr>
          <w:p w:rsidR="00161B96" w:rsidRPr="00161B96" w:rsidRDefault="00161B96" w:rsidP="00161B96">
            <w:pPr>
              <w:spacing w:before="40" w:after="40"/>
              <w:jc w:val="right"/>
              <w:rPr>
                <w:rFonts w:cs="Tahoma"/>
                <w:sz w:val="18"/>
                <w:szCs w:val="18"/>
              </w:rPr>
            </w:pPr>
          </w:p>
        </w:tc>
        <w:tc>
          <w:tcPr>
            <w:tcW w:w="992" w:type="dxa"/>
            <w:gridSpan w:val="2"/>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c>
          <w:tcPr>
            <w:tcW w:w="1135"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2 931 177</w:t>
            </w:r>
          </w:p>
        </w:tc>
        <w:tc>
          <w:tcPr>
            <w:tcW w:w="1134"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829 579</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-8 164 539</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shd w:val="pct12" w:color="auto" w:fill="auto"/>
            <w:vAlign w:val="center"/>
          </w:tcPr>
          <w:p w:rsidR="00161B96" w:rsidRPr="00917E5C" w:rsidRDefault="00161B96" w:rsidP="0097267A">
            <w:pPr>
              <w:keepNext/>
              <w:spacing w:before="40" w:after="40"/>
              <w:ind w:right="34"/>
              <w:jc w:val="center"/>
              <w:rPr>
                <w:rFonts w:eastAsia="Arial Unicode MS" w:cs="Tahoma"/>
                <w:sz w:val="18"/>
                <w:szCs w:val="18"/>
              </w:rPr>
            </w:pPr>
            <w:r w:rsidRPr="00917E5C">
              <w:rPr>
                <w:rFonts w:eastAsia="Arial Unicode MS" w:cs="Tahoma"/>
                <w:sz w:val="18"/>
                <w:szCs w:val="18"/>
              </w:rPr>
              <w:t>204</w:t>
            </w:r>
            <w:r>
              <w:rPr>
                <w:rFonts w:eastAsia="Arial Unicode MS" w:cs="Tahoma"/>
                <w:sz w:val="18"/>
                <w:szCs w:val="18"/>
              </w:rPr>
              <w:t>8</w:t>
            </w:r>
          </w:p>
        </w:tc>
        <w:tc>
          <w:tcPr>
            <w:tcW w:w="1276" w:type="dxa"/>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p>
        </w:tc>
        <w:tc>
          <w:tcPr>
            <w:tcW w:w="992" w:type="dxa"/>
            <w:gridSpan w:val="2"/>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7 267 510</w:t>
            </w:r>
          </w:p>
        </w:tc>
        <w:tc>
          <w:tcPr>
            <w:tcW w:w="1135" w:type="dxa"/>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2 101 597</w:t>
            </w:r>
          </w:p>
        </w:tc>
        <w:tc>
          <w:tcPr>
            <w:tcW w:w="1871" w:type="dxa"/>
            <w:gridSpan w:val="2"/>
            <w:tcBorders>
              <w:bottom w:val="single" w:sz="4" w:space="0" w:color="000000"/>
            </w:tcBorders>
            <w:shd w:val="clear" w:color="auto" w:fill="auto"/>
            <w:vAlign w:val="center"/>
          </w:tcPr>
          <w:p w:rsidR="00161B96" w:rsidRPr="00161B96" w:rsidRDefault="00161B96" w:rsidP="00161B96">
            <w:pPr>
              <w:spacing w:before="40" w:after="40"/>
              <w:ind w:right="205"/>
              <w:jc w:val="right"/>
              <w:rPr>
                <w:rFonts w:cs="Tahoma"/>
                <w:sz w:val="18"/>
                <w:szCs w:val="18"/>
              </w:rPr>
            </w:pPr>
            <w:r w:rsidRPr="00161B96">
              <w:rPr>
                <w:rFonts w:cs="Tahoma"/>
                <w:sz w:val="18"/>
                <w:szCs w:val="18"/>
              </w:rPr>
              <w:t>2 931 177</w:t>
            </w:r>
          </w:p>
        </w:tc>
        <w:tc>
          <w:tcPr>
            <w:tcW w:w="1134" w:type="dxa"/>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8 097 090</w:t>
            </w:r>
          </w:p>
        </w:tc>
        <w:tc>
          <w:tcPr>
            <w:tcW w:w="1559" w:type="dxa"/>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-67 449</w:t>
            </w:r>
          </w:p>
        </w:tc>
      </w:tr>
      <w:tr w:rsidR="00161B96"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644" w:type="dxa"/>
            <w:gridSpan w:val="2"/>
            <w:tcBorders>
              <w:bottom w:val="single" w:sz="4" w:space="0" w:color="000000"/>
            </w:tcBorders>
            <w:shd w:val="pct12" w:color="auto" w:fill="auto"/>
            <w:vAlign w:val="center"/>
          </w:tcPr>
          <w:p w:rsidR="00161B96" w:rsidRPr="00917E5C" w:rsidRDefault="00161B96" w:rsidP="00440477">
            <w:pPr>
              <w:keepNext/>
              <w:spacing w:after="0" w:line="240" w:lineRule="auto"/>
              <w:ind w:right="34"/>
              <w:jc w:val="center"/>
              <w:rPr>
                <w:rFonts w:eastAsia="Arial Unicode MS" w:cs="Tahoma"/>
                <w:b/>
                <w:sz w:val="18"/>
                <w:szCs w:val="18"/>
              </w:rPr>
            </w:pPr>
            <w:r w:rsidRPr="00917E5C">
              <w:rPr>
                <w:rFonts w:eastAsia="Arial Unicode MS" w:cs="Tahoma"/>
                <w:b/>
                <w:sz w:val="18"/>
                <w:szCs w:val="18"/>
              </w:rPr>
              <w:t>NPV</w:t>
            </w:r>
          </w:p>
        </w:tc>
        <w:tc>
          <w:tcPr>
            <w:tcW w:w="1276" w:type="dxa"/>
            <w:tcBorders>
              <w:bottom w:val="single" w:sz="4" w:space="0" w:color="000000"/>
            </w:tcBorders>
            <w:shd w:val="pct12" w:color="auto" w:fill="auto"/>
            <w:vAlign w:val="center"/>
          </w:tcPr>
          <w:p w:rsidR="00161B96" w:rsidRPr="00161B96" w:rsidRDefault="00161B96" w:rsidP="00161B96">
            <w:pPr>
              <w:spacing w:before="40" w:after="40"/>
              <w:jc w:val="right"/>
              <w:rPr>
                <w:rFonts w:cs="Tahoma"/>
                <w:b/>
                <w:sz w:val="18"/>
                <w:szCs w:val="18"/>
              </w:rPr>
            </w:pPr>
            <w:r w:rsidRPr="00161B96">
              <w:rPr>
                <w:rFonts w:cs="Tahoma"/>
                <w:b/>
                <w:sz w:val="18"/>
                <w:szCs w:val="18"/>
              </w:rPr>
              <w:t>40 390 584</w:t>
            </w:r>
          </w:p>
        </w:tc>
        <w:tc>
          <w:tcPr>
            <w:tcW w:w="992" w:type="dxa"/>
            <w:gridSpan w:val="2"/>
            <w:tcBorders>
              <w:bottom w:val="single" w:sz="4" w:space="0" w:color="000000"/>
            </w:tcBorders>
            <w:shd w:val="pct12" w:color="auto" w:fill="auto"/>
            <w:vAlign w:val="center"/>
          </w:tcPr>
          <w:p w:rsidR="00161B96" w:rsidRPr="00161B96" w:rsidRDefault="00161B96" w:rsidP="00161B96">
            <w:pPr>
              <w:spacing w:before="40" w:after="40"/>
              <w:jc w:val="right"/>
              <w:rPr>
                <w:rFonts w:cs="Tahoma"/>
                <w:b/>
                <w:sz w:val="18"/>
                <w:szCs w:val="18"/>
              </w:rPr>
            </w:pPr>
            <w:r w:rsidRPr="00161B96">
              <w:rPr>
                <w:rFonts w:cs="Tahoma"/>
                <w:b/>
                <w:sz w:val="18"/>
                <w:szCs w:val="18"/>
              </w:rPr>
              <w:t>2 330 337</w:t>
            </w:r>
          </w:p>
        </w:tc>
        <w:tc>
          <w:tcPr>
            <w:tcW w:w="1135" w:type="dxa"/>
            <w:tcBorders>
              <w:bottom w:val="single" w:sz="4" w:space="0" w:color="000000"/>
            </w:tcBorders>
            <w:shd w:val="pct12" w:color="auto" w:fill="auto"/>
            <w:vAlign w:val="center"/>
          </w:tcPr>
          <w:p w:rsidR="00161B96" w:rsidRPr="00161B96" w:rsidRDefault="00161B96" w:rsidP="00161B96">
            <w:pPr>
              <w:spacing w:before="40" w:after="40"/>
              <w:jc w:val="right"/>
              <w:rPr>
                <w:rFonts w:cs="Tahoma"/>
                <w:b/>
                <w:sz w:val="18"/>
                <w:szCs w:val="18"/>
              </w:rPr>
            </w:pPr>
            <w:r w:rsidRPr="00161B96">
              <w:rPr>
                <w:rFonts w:cs="Tahoma"/>
                <w:b/>
                <w:sz w:val="18"/>
                <w:szCs w:val="18"/>
              </w:rPr>
              <w:t>37 794 527</w:t>
            </w:r>
          </w:p>
        </w:tc>
        <w:tc>
          <w:tcPr>
            <w:tcW w:w="1871" w:type="dxa"/>
            <w:gridSpan w:val="2"/>
            <w:tcBorders>
              <w:bottom w:val="single" w:sz="4" w:space="0" w:color="000000"/>
            </w:tcBorders>
            <w:shd w:val="pct12" w:color="auto" w:fill="auto"/>
            <w:vAlign w:val="center"/>
          </w:tcPr>
          <w:p w:rsidR="00161B96" w:rsidRPr="00161B96" w:rsidRDefault="00161B96" w:rsidP="00161B96">
            <w:pPr>
              <w:spacing w:before="40" w:after="40"/>
              <w:ind w:right="205"/>
              <w:jc w:val="right"/>
              <w:rPr>
                <w:rFonts w:cs="Tahoma"/>
                <w:b/>
                <w:sz w:val="18"/>
                <w:szCs w:val="18"/>
              </w:rPr>
            </w:pPr>
            <w:r w:rsidRPr="00161B96">
              <w:rPr>
                <w:rFonts w:cs="Tahoma"/>
                <w:b/>
                <w:sz w:val="18"/>
                <w:szCs w:val="18"/>
              </w:rPr>
              <w:t>69 763 111</w:t>
            </w:r>
          </w:p>
        </w:tc>
        <w:tc>
          <w:tcPr>
            <w:tcW w:w="1134" w:type="dxa"/>
            <w:tcBorders>
              <w:bottom w:val="single" w:sz="4" w:space="0" w:color="000000"/>
            </w:tcBorders>
            <w:shd w:val="pct12" w:color="auto" w:fill="auto"/>
            <w:vAlign w:val="center"/>
          </w:tcPr>
          <w:p w:rsidR="00161B96" w:rsidRPr="00161B96" w:rsidRDefault="00161B96" w:rsidP="00161B96">
            <w:pPr>
              <w:spacing w:before="40" w:after="40"/>
              <w:jc w:val="right"/>
              <w:rPr>
                <w:rFonts w:cs="Tahoma"/>
                <w:b/>
                <w:sz w:val="18"/>
                <w:szCs w:val="18"/>
              </w:rPr>
            </w:pPr>
            <w:r w:rsidRPr="00161B96">
              <w:rPr>
                <w:rFonts w:cs="Tahoma"/>
                <w:b/>
                <w:sz w:val="18"/>
                <w:szCs w:val="18"/>
              </w:rPr>
              <w:t>-6 091 663</w:t>
            </w:r>
          </w:p>
        </w:tc>
        <w:tc>
          <w:tcPr>
            <w:tcW w:w="1559" w:type="dxa"/>
            <w:tcBorders>
              <w:bottom w:val="single" w:sz="4" w:space="0" w:color="000000"/>
            </w:tcBorders>
            <w:shd w:val="clear" w:color="auto" w:fill="auto"/>
            <w:vAlign w:val="center"/>
          </w:tcPr>
          <w:p w:rsidR="00161B96" w:rsidRPr="00161B96" w:rsidRDefault="00161B96" w:rsidP="00161B96">
            <w:pPr>
              <w:spacing w:before="40" w:after="40"/>
              <w:jc w:val="right"/>
              <w:rPr>
                <w:rFonts w:cs="Tahoma"/>
                <w:sz w:val="18"/>
                <w:szCs w:val="18"/>
              </w:rPr>
            </w:pPr>
            <w:r w:rsidRPr="00161B96">
              <w:rPr>
                <w:rFonts w:cs="Tahoma"/>
                <w:sz w:val="18"/>
                <w:szCs w:val="18"/>
              </w:rPr>
              <w:t> </w:t>
            </w:r>
          </w:p>
        </w:tc>
      </w:tr>
      <w:tr w:rsidR="00EB4E93" w:rsidRPr="005E09C2" w:rsidTr="0095190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jc w:val="center"/>
        </w:trPr>
        <w:tc>
          <w:tcPr>
            <w:tcW w:w="8611" w:type="dxa"/>
            <w:gridSpan w:val="10"/>
            <w:shd w:val="clear" w:color="auto" w:fill="auto"/>
            <w:vAlign w:val="center"/>
          </w:tcPr>
          <w:p w:rsidR="00EB4E93" w:rsidRPr="007450E5" w:rsidRDefault="00EB4E93" w:rsidP="005B1C64">
            <w:pPr>
              <w:pStyle w:val="Titulek"/>
              <w:rPr>
                <w:rFonts w:asciiTheme="minorHAnsi" w:hAnsiTheme="minorHAnsi"/>
                <w:i w:val="0"/>
                <w:sz w:val="20"/>
                <w:lang w:val="cs-CZ"/>
              </w:rPr>
            </w:pPr>
            <w:bookmarkStart w:id="17" w:name="_Toc447262167"/>
            <w:proofErr w:type="gramStart"/>
            <w:r w:rsidRPr="007450E5">
              <w:rPr>
                <w:rFonts w:asciiTheme="minorHAnsi" w:hAnsiTheme="minorHAnsi"/>
                <w:i w:val="0"/>
                <w:sz w:val="22"/>
                <w:lang w:val="cs-CZ"/>
              </w:rPr>
              <w:t xml:space="preserve">Tabulka </w:t>
            </w:r>
            <w:proofErr w:type="gramEnd"/>
            <w:r w:rsidRPr="007450E5">
              <w:rPr>
                <w:rFonts w:asciiTheme="minorHAnsi" w:hAnsiTheme="minorHAnsi"/>
                <w:i w:val="0"/>
                <w:sz w:val="22"/>
                <w:lang w:val="cs-CZ"/>
              </w:rPr>
              <w:fldChar w:fldCharType="begin"/>
            </w:r>
            <w:r w:rsidRPr="007450E5">
              <w:rPr>
                <w:rFonts w:asciiTheme="minorHAnsi" w:hAnsiTheme="minorHAnsi"/>
                <w:i w:val="0"/>
                <w:sz w:val="22"/>
                <w:lang w:val="cs-CZ"/>
              </w:rPr>
              <w:instrText xml:space="preserve"> STYLEREF 1 \s </w:instrText>
            </w:r>
            <w:r w:rsidRPr="007450E5">
              <w:rPr>
                <w:rFonts w:asciiTheme="minorHAnsi" w:hAnsiTheme="minorHAnsi"/>
                <w:i w:val="0"/>
                <w:sz w:val="22"/>
                <w:lang w:val="cs-CZ"/>
              </w:rPr>
              <w:fldChar w:fldCharType="separate"/>
            </w:r>
            <w:r w:rsidR="00A1335F">
              <w:rPr>
                <w:rFonts w:asciiTheme="minorHAnsi" w:hAnsiTheme="minorHAnsi"/>
                <w:i w:val="0"/>
                <w:noProof/>
                <w:sz w:val="22"/>
                <w:lang w:val="cs-CZ"/>
              </w:rPr>
              <w:t>3</w:t>
            </w:r>
            <w:r w:rsidRPr="007450E5">
              <w:rPr>
                <w:rFonts w:asciiTheme="minorHAnsi" w:hAnsiTheme="minorHAnsi"/>
                <w:i w:val="0"/>
                <w:sz w:val="22"/>
                <w:lang w:val="cs-CZ"/>
              </w:rPr>
              <w:fldChar w:fldCharType="end"/>
            </w:r>
            <w:proofErr w:type="gramStart"/>
            <w:r w:rsidRPr="007450E5">
              <w:rPr>
                <w:rFonts w:asciiTheme="minorHAnsi" w:hAnsiTheme="minorHAnsi"/>
                <w:i w:val="0"/>
                <w:sz w:val="22"/>
                <w:lang w:val="cs-CZ"/>
              </w:rPr>
              <w:t>.</w:t>
            </w:r>
            <w:proofErr w:type="gramEnd"/>
            <w:r w:rsidRPr="007450E5">
              <w:rPr>
                <w:rFonts w:asciiTheme="minorHAnsi" w:hAnsiTheme="minorHAnsi"/>
                <w:i w:val="0"/>
                <w:sz w:val="22"/>
                <w:lang w:val="cs-CZ"/>
              </w:rPr>
              <w:fldChar w:fldCharType="begin"/>
            </w:r>
            <w:r w:rsidRPr="007450E5">
              <w:rPr>
                <w:rFonts w:asciiTheme="minorHAnsi" w:hAnsiTheme="minorHAnsi"/>
                <w:i w:val="0"/>
                <w:sz w:val="22"/>
                <w:lang w:val="cs-CZ"/>
              </w:rPr>
              <w:instrText xml:space="preserve"> SEQ Tabulka \* ARABIC \s 1 </w:instrText>
            </w:r>
            <w:r w:rsidRPr="007450E5">
              <w:rPr>
                <w:rFonts w:asciiTheme="minorHAnsi" w:hAnsiTheme="minorHAnsi"/>
                <w:i w:val="0"/>
                <w:sz w:val="22"/>
                <w:lang w:val="cs-CZ"/>
              </w:rPr>
              <w:fldChar w:fldCharType="separate"/>
            </w:r>
            <w:r w:rsidR="00A1335F">
              <w:rPr>
                <w:rFonts w:asciiTheme="minorHAnsi" w:hAnsiTheme="minorHAnsi"/>
                <w:i w:val="0"/>
                <w:noProof/>
                <w:sz w:val="22"/>
                <w:lang w:val="cs-CZ"/>
              </w:rPr>
              <w:t>10</w:t>
            </w:r>
            <w:r w:rsidRPr="007450E5">
              <w:rPr>
                <w:rFonts w:asciiTheme="minorHAnsi" w:hAnsiTheme="minorHAnsi"/>
                <w:i w:val="0"/>
                <w:sz w:val="22"/>
                <w:lang w:val="cs-CZ"/>
              </w:rPr>
              <w:fldChar w:fldCharType="end"/>
            </w:r>
            <w:r w:rsidRPr="007450E5">
              <w:rPr>
                <w:rFonts w:asciiTheme="minorHAnsi" w:hAnsiTheme="minorHAnsi"/>
                <w:i w:val="0"/>
                <w:sz w:val="22"/>
                <w:lang w:val="cs-CZ"/>
              </w:rPr>
              <w:t xml:space="preserve"> – Finanční analýza v tis. Kč (CÚ 2016)</w:t>
            </w:r>
            <w:bookmarkEnd w:id="17"/>
          </w:p>
        </w:tc>
      </w:tr>
    </w:tbl>
    <w:p w:rsidR="00FE638D" w:rsidRDefault="00FE638D" w:rsidP="004168B5">
      <w:pPr>
        <w:jc w:val="both"/>
      </w:pPr>
    </w:p>
    <w:p w:rsidR="00FE638D" w:rsidRDefault="00FE638D">
      <w:r>
        <w:br w:type="page"/>
      </w:r>
    </w:p>
    <w:p w:rsidR="00FE638D" w:rsidRDefault="00FE638D" w:rsidP="00FE638D">
      <w:pPr>
        <w:pStyle w:val="Nadpis2"/>
        <w:numPr>
          <w:ilvl w:val="1"/>
          <w:numId w:val="18"/>
        </w:numPr>
        <w:ind w:left="567"/>
      </w:pPr>
      <w:bookmarkStart w:id="18" w:name="_Toc457161117"/>
      <w:r>
        <w:lastRenderedPageBreak/>
        <w:t>Ekonomická analýza</w:t>
      </w:r>
      <w:bookmarkEnd w:id="18"/>
    </w:p>
    <w:p w:rsidR="00FE638D" w:rsidRPr="00FE638D" w:rsidRDefault="00FE638D" w:rsidP="00FE638D">
      <w:pPr>
        <w:spacing w:after="0" w:line="240" w:lineRule="auto"/>
      </w:pPr>
    </w:p>
    <w:p w:rsidR="00FE638D" w:rsidRDefault="00FE638D" w:rsidP="00FE638D">
      <w:pPr>
        <w:jc w:val="both"/>
      </w:pPr>
      <w:r>
        <w:t>Výstupy ekonomické analýzy jsou shodné jako u analýzy finanční. Rozdílný je však úhel pohledu na celý projekt. Navíc zde totiž přistupují další finanční toky, které jsou relevantní z hlediska celé společnosti. V ekonomické analýze jsou tedy hodnoceny navíc finanční toky provozovatelů drážní dopravy, uživatelů drážní dopravy a celospolečenské účinky.</w:t>
      </w:r>
    </w:p>
    <w:p w:rsidR="00FE638D" w:rsidRDefault="00FE638D" w:rsidP="00FE638D">
      <w:pPr>
        <w:jc w:val="both"/>
      </w:pPr>
      <w:r>
        <w:t>Do ekonomické analýzy vstupují:</w:t>
      </w:r>
    </w:p>
    <w:p w:rsidR="00FE638D" w:rsidRDefault="00FE638D" w:rsidP="00FE638D">
      <w:pPr>
        <w:pStyle w:val="Odstavecseseznamem"/>
        <w:numPr>
          <w:ilvl w:val="0"/>
          <w:numId w:val="28"/>
        </w:numPr>
        <w:jc w:val="both"/>
      </w:pPr>
      <w:r>
        <w:t>investiční náklady,</w:t>
      </w:r>
    </w:p>
    <w:p w:rsidR="00FE638D" w:rsidRDefault="00FE638D" w:rsidP="00FE638D">
      <w:pPr>
        <w:pStyle w:val="Odstavecseseznamem"/>
        <w:numPr>
          <w:ilvl w:val="0"/>
          <w:numId w:val="28"/>
        </w:numPr>
        <w:jc w:val="both"/>
      </w:pPr>
      <w:r>
        <w:t xml:space="preserve">provozní náklady železniční dopravy (náklady na údržbu a opravy železniční infrastruktury, </w:t>
      </w:r>
      <w:r>
        <w:t>provozní náklady na provoz vlaků</w:t>
      </w:r>
      <w:r w:rsidR="00CA6141">
        <w:t xml:space="preserve"> -</w:t>
      </w:r>
      <w:r>
        <w:t xml:space="preserve">, především </w:t>
      </w:r>
      <w:r w:rsidR="00CA6141">
        <w:t xml:space="preserve">spotřeba </w:t>
      </w:r>
      <w:r>
        <w:t>trakční energie),</w:t>
      </w:r>
    </w:p>
    <w:p w:rsidR="00FE638D" w:rsidRDefault="00FE638D" w:rsidP="00FE638D">
      <w:pPr>
        <w:pStyle w:val="Odstavecseseznamem"/>
        <w:numPr>
          <w:ilvl w:val="0"/>
          <w:numId w:val="28"/>
        </w:numPr>
        <w:jc w:val="both"/>
      </w:pPr>
      <w:r>
        <w:t>zůstatková hodnota.</w:t>
      </w:r>
    </w:p>
    <w:p w:rsidR="00FE638D" w:rsidRPr="00C80DDC" w:rsidRDefault="00FE638D" w:rsidP="00FE638D">
      <w:pPr>
        <w:jc w:val="both"/>
        <w:rPr>
          <w:b/>
        </w:rPr>
      </w:pPr>
      <w:r w:rsidRPr="00C80DDC">
        <w:rPr>
          <w:b/>
        </w:rPr>
        <w:t>Součástí výpočtu není úspora provozních nákladů silniční dopravy, úspora času ani externích nákladů železniční dopravy, protože díky projektu nedochází k převedení dopravy ze silnice na železnici a změně počtu vlaků nebo silničních vozidel jak v osobní, tak v nákladní dopravě, ani k úspoře času vlaků stávající dopravy.</w:t>
      </w:r>
    </w:p>
    <w:p w:rsidR="00FE638D" w:rsidRDefault="00FE638D" w:rsidP="00FE638D">
      <w:pPr>
        <w:jc w:val="both"/>
      </w:pPr>
      <w:r>
        <w:t>Z výše uvedených finančních toků je vypracována tabulka cash-</w:t>
      </w:r>
      <w:proofErr w:type="spellStart"/>
      <w:r>
        <w:t>flow</w:t>
      </w:r>
      <w:proofErr w:type="spellEnd"/>
      <w:r>
        <w:t xml:space="preserve"> a z ní odvozeno ekonomické vnitřní výnosové procento (ERR), ekonomická čistá současná hodnota (ENPV) a poměr přínosů a nákladů (B/C Ratio) pro projektovou variantu. Při výpočtu čisté současné hodnoty je použita v ekonomické analýze diskontní sazba 5 % (dle Prováděcího nařízení Komise (EU) 2015/207).</w:t>
      </w:r>
    </w:p>
    <w:p w:rsidR="00FE638D" w:rsidRDefault="00FE638D" w:rsidP="00FE638D">
      <w:pPr>
        <w:jc w:val="both"/>
      </w:pPr>
      <w:r>
        <w:t>Ekonomické příjmy a náklady, ze kterých je sestavena ekonomická analýza, jsou uvedeny v tzv. ekonomických cenách, tj. v cenách, které jsou očištěny od daňového zatížení. Koeficient pro přepočet na ekonomické ceny (konverzní faktor) je převzat z materiálu „Metodika pro hodnocení ekonomické efektivnosti a ex-post posuzování nákladů a výnosů, projektů železniční infrastruktury, pozemních komunikací a dopravně významných vodních cest“, MD ČR 03/2016. Pro investiční náklady, náklady na údržbu a opravy, ale i provozní náklady na provoz vlaků je výše konverzního faktoru 0,93.</w:t>
      </w:r>
    </w:p>
    <w:p w:rsidR="00FE638D" w:rsidRDefault="00FE638D" w:rsidP="00FE638D">
      <w:pPr>
        <w:jc w:val="both"/>
      </w:pPr>
      <w:r>
        <w:t>V následujících kapitolách jsou stanoveny hodnoty jednotlivých finančních toků, které jsou použity pro sestavení ekonomické analýzy.</w:t>
      </w:r>
    </w:p>
    <w:p w:rsidR="00FE638D" w:rsidRDefault="00FE638D" w:rsidP="000F6601">
      <w:pPr>
        <w:pStyle w:val="Nadpis3"/>
        <w:numPr>
          <w:ilvl w:val="2"/>
          <w:numId w:val="18"/>
        </w:numPr>
        <w:ind w:left="709"/>
      </w:pPr>
      <w:bookmarkStart w:id="19" w:name="_Toc457161118"/>
      <w:r>
        <w:t>Investiční náklady</w:t>
      </w:r>
      <w:bookmarkEnd w:id="19"/>
    </w:p>
    <w:p w:rsidR="00FE638D" w:rsidRDefault="00FE638D" w:rsidP="00FE638D">
      <w:pPr>
        <w:jc w:val="both"/>
      </w:pPr>
      <w:r>
        <w:t xml:space="preserve">Celkové investiční náklady bez započtení rezervy jsou vyčísleny v </w:t>
      </w:r>
      <w:proofErr w:type="gramStart"/>
      <w:r>
        <w:t xml:space="preserve">kapitole </w:t>
      </w:r>
      <w:r w:rsidR="000F6601">
        <w:fldChar w:fldCharType="begin"/>
      </w:r>
      <w:r w:rsidR="000F6601">
        <w:instrText xml:space="preserve"> REF _Ref456996294 \r \h </w:instrText>
      </w:r>
      <w:r w:rsidR="000F6601">
        <w:fldChar w:fldCharType="separate"/>
      </w:r>
      <w:r w:rsidR="00A1335F">
        <w:t>3.2.1</w:t>
      </w:r>
      <w:proofErr w:type="gramEnd"/>
      <w:r w:rsidR="000F6601">
        <w:fldChar w:fldCharType="end"/>
      </w:r>
      <w:r w:rsidR="000F6601">
        <w:t xml:space="preserve"> - </w:t>
      </w:r>
      <w:r w:rsidR="000F6601">
        <w:fldChar w:fldCharType="begin"/>
      </w:r>
      <w:r w:rsidR="000F6601">
        <w:instrText xml:space="preserve"> REF _Ref456996294 \h </w:instrText>
      </w:r>
      <w:r w:rsidR="000F6601">
        <w:fldChar w:fldCharType="separate"/>
      </w:r>
      <w:r w:rsidR="00A1335F">
        <w:t>Investiční náklady</w:t>
      </w:r>
      <w:r w:rsidR="000F6601">
        <w:fldChar w:fldCharType="end"/>
      </w:r>
      <w:r>
        <w:t>. Do ekonomické analýzy však vstupují v tzv. ekonomických cenách, tj. v cenách, které jsou očištěny od daňového zatížení pomocí konverzního faktoru ve výši 0,93.</w:t>
      </w:r>
    </w:p>
    <w:p w:rsidR="0097267A" w:rsidRDefault="00FE638D" w:rsidP="000F6601">
      <w:pPr>
        <w:pStyle w:val="Nadpis3"/>
        <w:numPr>
          <w:ilvl w:val="2"/>
          <w:numId w:val="18"/>
        </w:numPr>
        <w:ind w:left="709"/>
      </w:pPr>
      <w:bookmarkStart w:id="20" w:name="_Toc457161119"/>
      <w:r>
        <w:t>Provozní náklady železniční dopravy</w:t>
      </w:r>
      <w:bookmarkEnd w:id="20"/>
    </w:p>
    <w:p w:rsidR="005B1C64" w:rsidRDefault="005B1C64" w:rsidP="00A06FB6">
      <w:pPr>
        <w:jc w:val="both"/>
      </w:pPr>
      <w:r>
        <w:t>V této části jsou sledovány provozní náklady železniční dopravy, konkrétně náklady na údržbu a</w:t>
      </w:r>
      <w:r w:rsidR="00A06FB6">
        <w:t> </w:t>
      </w:r>
      <w:r>
        <w:t>opravy železniční infrastruktury a náklady na provoz vlaků. Náklady na řízení dopravy</w:t>
      </w:r>
      <w:r w:rsidR="00A06FB6">
        <w:t xml:space="preserve"> sledovány nejsou, protože realizací projektu nedojde k jejich změně</w:t>
      </w:r>
      <w:r>
        <w:t>.</w:t>
      </w:r>
    </w:p>
    <w:p w:rsidR="005B1C64" w:rsidRDefault="005B1C64" w:rsidP="00A06FB6">
      <w:pPr>
        <w:jc w:val="both"/>
      </w:pPr>
      <w:r>
        <w:t xml:space="preserve">Realizací projektu dojde k úsporám provozních nákladů v železniční dopravě ve variantě s projektem oproti variantě Bez projektu u nákladů na údržbu a opravy železniční infrastruktury. Tyto náklady </w:t>
      </w:r>
      <w:r>
        <w:lastRenderedPageBreak/>
        <w:t xml:space="preserve">jsou již vyčísleny v předchozí </w:t>
      </w:r>
      <w:proofErr w:type="gramStart"/>
      <w:r>
        <w:t>kapitole</w:t>
      </w:r>
      <w:r w:rsidR="00A06FB6">
        <w:t xml:space="preserve"> </w:t>
      </w:r>
      <w:r w:rsidR="00A06FB6">
        <w:fldChar w:fldCharType="begin"/>
      </w:r>
      <w:r w:rsidR="00A06FB6">
        <w:instrText xml:space="preserve"> REF _Ref457044059 \r \h </w:instrText>
      </w:r>
      <w:r w:rsidR="00A06FB6">
        <w:fldChar w:fldCharType="separate"/>
      </w:r>
      <w:r w:rsidR="00A1335F">
        <w:t>3.2</w:t>
      </w:r>
      <w:r w:rsidR="00A06FB6">
        <w:fldChar w:fldCharType="end"/>
      </w:r>
      <w:r w:rsidR="00A06FB6">
        <w:t xml:space="preserve"> - </w:t>
      </w:r>
      <w:r w:rsidR="00A06FB6">
        <w:fldChar w:fldCharType="begin"/>
      </w:r>
      <w:r w:rsidR="00A06FB6">
        <w:instrText xml:space="preserve"> REF _Ref457044059 \h </w:instrText>
      </w:r>
      <w:r w:rsidR="00A06FB6">
        <w:fldChar w:fldCharType="separate"/>
      </w:r>
      <w:r w:rsidR="00A1335F">
        <w:t>Finanční</w:t>
      </w:r>
      <w:proofErr w:type="gramEnd"/>
      <w:r w:rsidR="00A1335F">
        <w:t xml:space="preserve"> analýza</w:t>
      </w:r>
      <w:r w:rsidR="00A06FB6">
        <w:fldChar w:fldCharType="end"/>
      </w:r>
      <w:r>
        <w:t xml:space="preserve">. Do ekonomické analýzy však vstupují opět v tzv. ekonomických cenách </w:t>
      </w:r>
      <w:proofErr w:type="spellStart"/>
      <w:r>
        <w:t>přená</w:t>
      </w:r>
      <w:r w:rsidR="00A06FB6">
        <w:t>sobeny</w:t>
      </w:r>
      <w:proofErr w:type="spellEnd"/>
      <w:r w:rsidR="00A06FB6">
        <w:t xml:space="preserve"> konverzním faktorem 0,93</w:t>
      </w:r>
      <w:r>
        <w:t xml:space="preserve">. </w:t>
      </w:r>
    </w:p>
    <w:p w:rsidR="00A06FB6" w:rsidRDefault="00A06FB6" w:rsidP="00A06FB6">
      <w:pPr>
        <w:jc w:val="both"/>
      </w:pPr>
      <w:r>
        <w:t xml:space="preserve">Oproti finanční analýze je v ekonomické analýze součástí provozních nákladů infrastruktury navíc ještě náklad, který musí </w:t>
      </w:r>
      <w:r w:rsidRPr="0011428E">
        <w:rPr>
          <w:b/>
        </w:rPr>
        <w:t>vynaložit provozovatelé inženýrských sítí a technické infrastruktury</w:t>
      </w:r>
      <w:r>
        <w:t xml:space="preserve"> (vodovody, plynovody apod.)</w:t>
      </w:r>
      <w:r w:rsidR="0011428E">
        <w:t xml:space="preserve"> </w:t>
      </w:r>
      <w:r w:rsidR="0011428E" w:rsidRPr="0011428E">
        <w:rPr>
          <w:b/>
        </w:rPr>
        <w:t>souběžné nebo sousedící se železnicí</w:t>
      </w:r>
      <w:r w:rsidRPr="0011428E">
        <w:rPr>
          <w:b/>
        </w:rPr>
        <w:t xml:space="preserve"> na průběžné odstraňování </w:t>
      </w:r>
      <w:r w:rsidR="0011428E" w:rsidRPr="0011428E">
        <w:rPr>
          <w:b/>
        </w:rPr>
        <w:t>negativních efektů vyvolaných tzv.</w:t>
      </w:r>
      <w:r w:rsidRPr="0011428E">
        <w:rPr>
          <w:b/>
        </w:rPr>
        <w:t xml:space="preserve"> bludný</w:t>
      </w:r>
      <w:r w:rsidR="0011428E" w:rsidRPr="0011428E">
        <w:rPr>
          <w:b/>
        </w:rPr>
        <w:t>mi</w:t>
      </w:r>
      <w:r w:rsidRPr="0011428E">
        <w:rPr>
          <w:b/>
        </w:rPr>
        <w:t xml:space="preserve"> proud</w:t>
      </w:r>
      <w:r w:rsidR="0011428E" w:rsidRPr="0011428E">
        <w:rPr>
          <w:b/>
        </w:rPr>
        <w:t>y</w:t>
      </w:r>
      <w:r>
        <w:t>, které jsou vedlejším efektem využívání stejnosměrného proudu v trakčním vedení.</w:t>
      </w:r>
      <w:r w:rsidR="0011428E">
        <w:t xml:space="preserve"> Jejich vlivem dochází ke znehodnocování částí technické infrastruktury, která není v majetku SŽDC. Odborným odhadem na základě délky řešených tratí a úseků, kde dochází k souběhu železniční a další technické infrastruktury, bylo stanoveno, že výše popsané </w:t>
      </w:r>
      <w:r w:rsidR="0011428E" w:rsidRPr="0011428E">
        <w:rPr>
          <w:b/>
        </w:rPr>
        <w:t>náklady jsou ročně ve výši 733 mil. Kč</w:t>
      </w:r>
      <w:r w:rsidR="0011428E">
        <w:t xml:space="preserve"> (pro celou délku stejnosměrným proudem napájené sítě). Do výpočtu jsou tyto náklady v plné výši pro všechny roky hodnocení zahrnuty ve variantě Bez projektu. V projektové variantě jsou potom snižovány postupně podle kilometrické délky přepínaných tratí tak, že na konci investiční fáze, kdy dojde k plnému přechodu na střídavou trakci, je tato částka nulová.</w:t>
      </w:r>
    </w:p>
    <w:p w:rsidR="0011428E" w:rsidRPr="0011428E" w:rsidRDefault="0011428E" w:rsidP="00A06FB6">
      <w:pPr>
        <w:jc w:val="both"/>
        <w:rPr>
          <w:b/>
        </w:rPr>
      </w:pPr>
      <w:r w:rsidRPr="0011428E">
        <w:rPr>
          <w:b/>
        </w:rPr>
        <w:t>Náklady na provoz vlaků</w:t>
      </w:r>
    </w:p>
    <w:p w:rsidR="0011428E" w:rsidRDefault="0011428E" w:rsidP="00A06FB6">
      <w:pPr>
        <w:jc w:val="both"/>
      </w:pPr>
      <w:r>
        <w:t>Další součástí provozních nákladů, která je dílčím způsobem sledována, jsou provozní náklady vlaků. V rámci výpočtu není tato položka sledována v plné výši, protože díky realizaci projektu nedochází ke změně počtu vlaků (objem přepravy sice bude průběžně narůstat, ale ne vlivem přepnutí na střídavou trakci) v osobní ani nákladní dopravě.</w:t>
      </w:r>
    </w:p>
    <w:p w:rsidR="0011428E" w:rsidRDefault="0011428E" w:rsidP="00A06FB6">
      <w:pPr>
        <w:jc w:val="both"/>
      </w:pPr>
      <w:r>
        <w:t xml:space="preserve">Díky změně napájecí soustavy ovšem dojde ke značným energetickým úsporám, které tvoří náklady dopravců a souvisí přímo s provozem vlaků. Jedná se ztráty v rámci přenosové sítě (od TNS na sběrač hnacího vozidla). V případě použití stejnosměrné napájecí soustavy ve výchozím stavu bylo odhadnuto, že dochází k průměrným ztrátám cca 22%. Při setrvání u stejnosměrného proudu a doplnění sítě o nové TNS se tato ztráta sníží přibližně na 8%. V případě přepnutí na střídavou trakci potom klesne až na 2%. Na základě celkové energetické spotřeby na sledovaných úsecích, která činí ve výchozím stavu přibližně 845 tis. </w:t>
      </w:r>
      <w:proofErr w:type="spellStart"/>
      <w:r>
        <w:t>MWh</w:t>
      </w:r>
      <w:proofErr w:type="spellEnd"/>
      <w:r>
        <w:t>/rok</w:t>
      </w:r>
      <w:r w:rsidR="005C4749">
        <w:t xml:space="preserve"> a při zohlednění předpokládaného růstu dopravy byly vyčísleny energetické ztráty ve stavu Bez projektu a projektovém. Tyto hodnoty byly </w:t>
      </w:r>
      <w:proofErr w:type="spellStart"/>
      <w:r w:rsidR="005C4749">
        <w:t>přenásobeny</w:t>
      </w:r>
      <w:proofErr w:type="spellEnd"/>
      <w:r w:rsidR="005C4749">
        <w:t xml:space="preserve"> částkou 2,62 Kč/kWh, která vyjadřuje hodnotu nakupované elektrické energie pro provoz vlaků (dle správce infrastruktury pro rok 2016). Částka byla navíc ročně navyšována o růst ve výši 1%, který zohledňuje odhad růstu cen energií ve střednědobém horizontu.</w:t>
      </w:r>
    </w:p>
    <w:p w:rsidR="005C4749" w:rsidRDefault="005C4749" w:rsidP="00A06FB6">
      <w:pPr>
        <w:jc w:val="both"/>
      </w:pPr>
      <w:r>
        <w:t xml:space="preserve">Součástí energetické úspory je v neposlední řadě i </w:t>
      </w:r>
      <w:r w:rsidRPr="005C4749">
        <w:rPr>
          <w:b/>
        </w:rPr>
        <w:t>úspora plynoucí z možnosti lepšího využití rekuperace</w:t>
      </w:r>
      <w:r>
        <w:t xml:space="preserve">. Ta je </w:t>
      </w:r>
      <w:r w:rsidR="00DE37B9">
        <w:t>z důvodů technických omezení</w:t>
      </w:r>
      <w:r>
        <w:t xml:space="preserve"> na síti napájené stejnosměrnou trakcí využívána jen zřídka a navíc pouze s omezením na konkrétní obvod příslušné TNS. Pokud se v něm současně vyskytují dva vlaky, kdy jeden vrací energii a jeden ji může odebírat, je možné snížit energetické ztráty a tuto „odpadní“ energii využít. </w:t>
      </w:r>
      <w:r w:rsidRPr="005C4749">
        <w:rPr>
          <w:b/>
        </w:rPr>
        <w:t>V případě střídavé trakce</w:t>
      </w:r>
      <w:r>
        <w:t xml:space="preserve"> bude možné využívat veškerou </w:t>
      </w:r>
      <w:proofErr w:type="spellStart"/>
      <w:r>
        <w:t>rekuperovanou</w:t>
      </w:r>
      <w:proofErr w:type="spellEnd"/>
      <w:r>
        <w:t xml:space="preserve"> energii v rámci celé sítě bez ohledu na možnost momentálního odběru v konkrétním místě. Celková takto </w:t>
      </w:r>
      <w:r w:rsidRPr="005C4749">
        <w:rPr>
          <w:b/>
        </w:rPr>
        <w:t>vzniklá úspora byla odhadnuta na 5% spotřebované trakční energie</w:t>
      </w:r>
      <w:r>
        <w:t xml:space="preserve"> a byla zahrnuta do výpočtu stejným způsobem jako energetická úspora ze snížení ztrát v trakčním vedení.</w:t>
      </w:r>
    </w:p>
    <w:p w:rsidR="005326DF" w:rsidRDefault="005326DF" w:rsidP="00A06FB6">
      <w:pPr>
        <w:jc w:val="both"/>
      </w:pPr>
      <w:r>
        <w:t xml:space="preserve">Poslední součást diferenčního toku nákladů na provoz vlaků tvoří </w:t>
      </w:r>
      <w:r w:rsidRPr="00973551">
        <w:rPr>
          <w:b/>
        </w:rPr>
        <w:t>nárůst nákladů na nákup nových vozidel v projektové variantě</w:t>
      </w:r>
      <w:r>
        <w:t xml:space="preserve">, který je způsoben nutností přepravců přizpůsobit svůj vozový park </w:t>
      </w:r>
      <w:r>
        <w:lastRenderedPageBreak/>
        <w:t>nové trakční napájecí soustavě a zajistit si vhod</w:t>
      </w:r>
      <w:r w:rsidR="00973551">
        <w:t xml:space="preserve">ná vozidla. Tyto náklady na nákup vozidel nejsou uvažovány v plné výši (k průběžnému nákupu nových vozidel by docházelo i v případě zachování stejnosměrné trakce v rámci stavu Bez projektu), ale pouze jako diferenční, tedy jako rozdíl výše nákladů na vozidla vhodná pro příslušný trakční systém, resp. </w:t>
      </w:r>
      <w:proofErr w:type="spellStart"/>
      <w:r w:rsidR="00973551">
        <w:t>vícesystémová</w:t>
      </w:r>
      <w:proofErr w:type="spellEnd"/>
      <w:r w:rsidR="00973551">
        <w:t xml:space="preserve"> (i s ohledem na využitelnost v sousedních státech). </w:t>
      </w:r>
      <w:r w:rsidR="00973551" w:rsidRPr="00973551">
        <w:rPr>
          <w:b/>
        </w:rPr>
        <w:t>Celková částka</w:t>
      </w:r>
      <w:r w:rsidR="00973551">
        <w:t xml:space="preserve">, která musí být dopravci takto vynaložena, </w:t>
      </w:r>
      <w:r w:rsidR="00973551" w:rsidRPr="00973551">
        <w:rPr>
          <w:b/>
        </w:rPr>
        <w:t>byla odhadnuta ve výši 1 800 000 tis. Kč</w:t>
      </w:r>
      <w:r w:rsidR="00973551">
        <w:t xml:space="preserve"> a je do výpočtu zahrnuta v rámci projektové varianty formou ročních odpisů (při uvažované životnosti vozidel cca 30 let). Je rozložena </w:t>
      </w:r>
      <w:r w:rsidR="00973551" w:rsidRPr="00973551">
        <w:rPr>
          <w:b/>
        </w:rPr>
        <w:t>rovnoměrně do celého hodnotícího období, i když nákup vozidel neproběhne v jednom okamžiku</w:t>
      </w:r>
      <w:r w:rsidR="00973551">
        <w:t>. Jedná se tedy spíše o</w:t>
      </w:r>
      <w:r w:rsidR="00A757E5">
        <w:t> </w:t>
      </w:r>
      <w:r w:rsidR="00973551">
        <w:t xml:space="preserve">jakousi průměrnou hodnotu zohledňující tuto skutečnost. </w:t>
      </w:r>
    </w:p>
    <w:p w:rsidR="0044525A" w:rsidRDefault="0044525A" w:rsidP="00A06FB6">
      <w:pPr>
        <w:jc w:val="both"/>
      </w:pPr>
      <w:r>
        <w:t>Veškeré výše popsané finanční toky jsou zahrnuty do výpočtu</w:t>
      </w:r>
      <w:r w:rsidR="00213A2F">
        <w:t xml:space="preserve"> v CÚ 2016</w:t>
      </w:r>
      <w:r>
        <w:t xml:space="preserve"> v rámci provozních nákladů železniční dopravy a jsou shrnuty v následující tabulce.</w:t>
      </w:r>
    </w:p>
    <w:tbl>
      <w:tblPr>
        <w:tblW w:w="8931" w:type="dxa"/>
        <w:tblInd w:w="70" w:type="dxa"/>
        <w:tblLayout w:type="fixed"/>
        <w:tblCellMar>
          <w:left w:w="70" w:type="dxa"/>
          <w:right w:w="70" w:type="dxa"/>
        </w:tblCellMar>
        <w:tblLook w:val="04A0" w:firstRow="1" w:lastRow="0" w:firstColumn="1" w:lastColumn="0" w:noHBand="0" w:noVBand="1"/>
      </w:tblPr>
      <w:tblGrid>
        <w:gridCol w:w="993"/>
        <w:gridCol w:w="1701"/>
        <w:gridCol w:w="1701"/>
        <w:gridCol w:w="1701"/>
        <w:gridCol w:w="1559"/>
        <w:gridCol w:w="1276"/>
      </w:tblGrid>
      <w:tr w:rsidR="0058517B" w:rsidRPr="00B659B4" w:rsidTr="0058517B">
        <w:trPr>
          <w:trHeight w:val="255"/>
        </w:trPr>
        <w:tc>
          <w:tcPr>
            <w:tcW w:w="993" w:type="dxa"/>
            <w:vMerge w:val="restart"/>
            <w:tcBorders>
              <w:top w:val="single" w:sz="4" w:space="0" w:color="auto"/>
              <w:left w:val="single" w:sz="4" w:space="0" w:color="auto"/>
              <w:right w:val="single" w:sz="4" w:space="0" w:color="auto"/>
            </w:tcBorders>
            <w:shd w:val="clear" w:color="auto" w:fill="D9D9D9"/>
            <w:vAlign w:val="center"/>
          </w:tcPr>
          <w:p w:rsidR="0058517B" w:rsidRPr="00B659B4" w:rsidRDefault="0058517B" w:rsidP="006D558E">
            <w:pPr>
              <w:keepNext/>
              <w:keepLines/>
              <w:spacing w:after="0" w:line="20" w:lineRule="atLeast"/>
              <w:jc w:val="center"/>
              <w:rPr>
                <w:b/>
              </w:rPr>
            </w:pPr>
            <w:r w:rsidRPr="00B659B4">
              <w:rPr>
                <w:b/>
              </w:rPr>
              <w:t>rok</w:t>
            </w:r>
          </w:p>
        </w:tc>
        <w:tc>
          <w:tcPr>
            <w:tcW w:w="3402" w:type="dxa"/>
            <w:gridSpan w:val="2"/>
            <w:tcBorders>
              <w:top w:val="single" w:sz="4" w:space="0" w:color="auto"/>
              <w:left w:val="nil"/>
              <w:bottom w:val="single" w:sz="4" w:space="0" w:color="auto"/>
              <w:right w:val="single" w:sz="4" w:space="0" w:color="auto"/>
            </w:tcBorders>
            <w:shd w:val="clear" w:color="auto" w:fill="D9D9D9"/>
            <w:vAlign w:val="center"/>
          </w:tcPr>
          <w:p w:rsidR="0058517B" w:rsidRPr="00B659B4" w:rsidRDefault="0058517B" w:rsidP="006D558E">
            <w:pPr>
              <w:keepNext/>
              <w:keepLines/>
              <w:spacing w:after="0" w:line="20" w:lineRule="atLeast"/>
              <w:jc w:val="center"/>
              <w:rPr>
                <w:b/>
              </w:rPr>
            </w:pPr>
            <w:r w:rsidRPr="00B659B4">
              <w:rPr>
                <w:b/>
              </w:rPr>
              <w:t>bez projektu</w:t>
            </w:r>
          </w:p>
        </w:tc>
        <w:tc>
          <w:tcPr>
            <w:tcW w:w="4536" w:type="dxa"/>
            <w:gridSpan w:val="3"/>
            <w:tcBorders>
              <w:top w:val="single" w:sz="4" w:space="0" w:color="auto"/>
              <w:left w:val="nil"/>
              <w:bottom w:val="single" w:sz="4" w:space="0" w:color="auto"/>
              <w:right w:val="single" w:sz="4" w:space="0" w:color="auto"/>
            </w:tcBorders>
            <w:shd w:val="clear" w:color="auto" w:fill="D9D9D9"/>
            <w:vAlign w:val="center"/>
          </w:tcPr>
          <w:p w:rsidR="0058517B" w:rsidRDefault="0058517B" w:rsidP="006D558E">
            <w:pPr>
              <w:keepNext/>
              <w:keepLines/>
              <w:spacing w:after="0" w:line="20" w:lineRule="atLeast"/>
              <w:jc w:val="center"/>
              <w:rPr>
                <w:b/>
              </w:rPr>
            </w:pPr>
            <w:r>
              <w:rPr>
                <w:b/>
              </w:rPr>
              <w:t>projekt</w:t>
            </w:r>
          </w:p>
        </w:tc>
      </w:tr>
      <w:tr w:rsidR="0058517B" w:rsidRPr="00B659B4" w:rsidTr="0058517B">
        <w:trPr>
          <w:trHeight w:val="255"/>
        </w:trPr>
        <w:tc>
          <w:tcPr>
            <w:tcW w:w="993" w:type="dxa"/>
            <w:vMerge/>
            <w:tcBorders>
              <w:left w:val="single" w:sz="4" w:space="0" w:color="auto"/>
              <w:right w:val="single" w:sz="4" w:space="0" w:color="auto"/>
            </w:tcBorders>
            <w:shd w:val="clear" w:color="auto" w:fill="D9D9D9"/>
            <w:vAlign w:val="center"/>
          </w:tcPr>
          <w:p w:rsidR="0058517B" w:rsidRPr="00B659B4" w:rsidRDefault="0058517B" w:rsidP="006D558E">
            <w:pPr>
              <w:keepNext/>
              <w:keepLines/>
              <w:spacing w:after="0" w:line="20" w:lineRule="atLeast"/>
              <w:jc w:val="center"/>
              <w:rPr>
                <w:b/>
              </w:rPr>
            </w:pPr>
          </w:p>
        </w:tc>
        <w:tc>
          <w:tcPr>
            <w:tcW w:w="1701" w:type="dxa"/>
            <w:tcBorders>
              <w:top w:val="single" w:sz="4" w:space="0" w:color="auto"/>
              <w:left w:val="nil"/>
              <w:bottom w:val="single" w:sz="4" w:space="0" w:color="auto"/>
              <w:right w:val="single" w:sz="4" w:space="0" w:color="auto"/>
            </w:tcBorders>
            <w:shd w:val="clear" w:color="auto" w:fill="D9D9D9"/>
            <w:vAlign w:val="center"/>
          </w:tcPr>
          <w:p w:rsidR="0058517B" w:rsidRPr="00B659B4" w:rsidRDefault="0058517B" w:rsidP="006D558E">
            <w:pPr>
              <w:keepNext/>
              <w:keepLines/>
              <w:spacing w:after="0" w:line="20" w:lineRule="atLeast"/>
              <w:jc w:val="center"/>
              <w:rPr>
                <w:b/>
              </w:rPr>
            </w:pPr>
            <w:r>
              <w:rPr>
                <w:b/>
              </w:rPr>
              <w:t>bludné proudy</w:t>
            </w:r>
          </w:p>
        </w:tc>
        <w:tc>
          <w:tcPr>
            <w:tcW w:w="1701" w:type="dxa"/>
            <w:tcBorders>
              <w:top w:val="single" w:sz="4" w:space="0" w:color="auto"/>
              <w:left w:val="nil"/>
              <w:bottom w:val="single" w:sz="4" w:space="0" w:color="auto"/>
              <w:right w:val="single" w:sz="4" w:space="0" w:color="auto"/>
            </w:tcBorders>
            <w:shd w:val="clear" w:color="auto" w:fill="D9D9D9"/>
            <w:vAlign w:val="center"/>
          </w:tcPr>
          <w:p w:rsidR="0058517B" w:rsidRPr="00B659B4" w:rsidRDefault="0058517B" w:rsidP="006D558E">
            <w:pPr>
              <w:keepNext/>
              <w:keepLines/>
              <w:spacing w:after="0" w:line="20" w:lineRule="atLeast"/>
              <w:jc w:val="center"/>
              <w:rPr>
                <w:b/>
              </w:rPr>
            </w:pPr>
            <w:proofErr w:type="spellStart"/>
            <w:r>
              <w:rPr>
                <w:b/>
              </w:rPr>
              <w:t>tr</w:t>
            </w:r>
            <w:proofErr w:type="spellEnd"/>
            <w:r>
              <w:rPr>
                <w:b/>
              </w:rPr>
              <w:t xml:space="preserve">. </w:t>
            </w:r>
            <w:proofErr w:type="gramStart"/>
            <w:r>
              <w:rPr>
                <w:b/>
              </w:rPr>
              <w:t>energie</w:t>
            </w:r>
            <w:proofErr w:type="gramEnd"/>
          </w:p>
        </w:tc>
        <w:tc>
          <w:tcPr>
            <w:tcW w:w="1701" w:type="dxa"/>
            <w:tcBorders>
              <w:top w:val="single" w:sz="4" w:space="0" w:color="auto"/>
              <w:left w:val="nil"/>
              <w:bottom w:val="single" w:sz="4" w:space="0" w:color="auto"/>
              <w:right w:val="single" w:sz="4" w:space="0" w:color="auto"/>
            </w:tcBorders>
            <w:shd w:val="clear" w:color="auto" w:fill="D9D9D9"/>
            <w:vAlign w:val="center"/>
          </w:tcPr>
          <w:p w:rsidR="0058517B" w:rsidRPr="00B659B4" w:rsidRDefault="0058517B" w:rsidP="006D558E">
            <w:pPr>
              <w:keepNext/>
              <w:keepLines/>
              <w:spacing w:after="0" w:line="20" w:lineRule="atLeast"/>
              <w:jc w:val="center"/>
              <w:rPr>
                <w:b/>
              </w:rPr>
            </w:pPr>
            <w:r>
              <w:rPr>
                <w:b/>
              </w:rPr>
              <w:t>bludné proudy</w:t>
            </w:r>
          </w:p>
        </w:tc>
        <w:tc>
          <w:tcPr>
            <w:tcW w:w="1559" w:type="dxa"/>
            <w:tcBorders>
              <w:top w:val="single" w:sz="4" w:space="0" w:color="auto"/>
              <w:left w:val="nil"/>
              <w:bottom w:val="single" w:sz="4" w:space="0" w:color="auto"/>
              <w:right w:val="single" w:sz="4" w:space="0" w:color="auto"/>
            </w:tcBorders>
            <w:shd w:val="clear" w:color="auto" w:fill="D9D9D9"/>
            <w:vAlign w:val="center"/>
          </w:tcPr>
          <w:p w:rsidR="0058517B" w:rsidRPr="00B659B4" w:rsidRDefault="0058517B" w:rsidP="006D558E">
            <w:pPr>
              <w:keepNext/>
              <w:keepLines/>
              <w:spacing w:after="0" w:line="20" w:lineRule="atLeast"/>
              <w:jc w:val="center"/>
              <w:rPr>
                <w:b/>
              </w:rPr>
            </w:pPr>
            <w:proofErr w:type="spellStart"/>
            <w:r>
              <w:rPr>
                <w:b/>
              </w:rPr>
              <w:t>tr</w:t>
            </w:r>
            <w:proofErr w:type="spellEnd"/>
            <w:r>
              <w:rPr>
                <w:b/>
              </w:rPr>
              <w:t xml:space="preserve">. </w:t>
            </w:r>
            <w:proofErr w:type="gramStart"/>
            <w:r>
              <w:rPr>
                <w:b/>
              </w:rPr>
              <w:t>energie</w:t>
            </w:r>
            <w:proofErr w:type="gramEnd"/>
          </w:p>
        </w:tc>
        <w:tc>
          <w:tcPr>
            <w:tcW w:w="1276" w:type="dxa"/>
            <w:tcBorders>
              <w:top w:val="single" w:sz="4" w:space="0" w:color="auto"/>
              <w:left w:val="nil"/>
              <w:bottom w:val="single" w:sz="4" w:space="0" w:color="auto"/>
              <w:right w:val="single" w:sz="4" w:space="0" w:color="auto"/>
            </w:tcBorders>
            <w:shd w:val="clear" w:color="auto" w:fill="D9D9D9"/>
          </w:tcPr>
          <w:p w:rsidR="0058517B" w:rsidRDefault="0058517B" w:rsidP="006D558E">
            <w:pPr>
              <w:keepNext/>
              <w:keepLines/>
              <w:spacing w:after="0" w:line="20" w:lineRule="atLeast"/>
              <w:jc w:val="center"/>
              <w:rPr>
                <w:b/>
              </w:rPr>
            </w:pPr>
            <w:r>
              <w:rPr>
                <w:b/>
              </w:rPr>
              <w:t>vozidla</w:t>
            </w:r>
          </w:p>
        </w:tc>
      </w:tr>
      <w:tr w:rsidR="00DC7423" w:rsidRPr="00E001CB"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DC7423" w:rsidRDefault="00DC7423" w:rsidP="006D558E">
            <w:pPr>
              <w:spacing w:after="0" w:line="20" w:lineRule="atLeast"/>
              <w:jc w:val="center"/>
              <w:rPr>
                <w:szCs w:val="20"/>
              </w:rPr>
            </w:pPr>
            <w:r>
              <w:rPr>
                <w:szCs w:val="20"/>
              </w:rPr>
              <w:t>2019</w:t>
            </w:r>
          </w:p>
        </w:tc>
        <w:tc>
          <w:tcPr>
            <w:tcW w:w="1701" w:type="dxa"/>
            <w:tcBorders>
              <w:top w:val="nil"/>
              <w:left w:val="nil"/>
              <w:bottom w:val="single" w:sz="4" w:space="0" w:color="auto"/>
              <w:right w:val="single" w:sz="4" w:space="0" w:color="auto"/>
            </w:tcBorders>
            <w:shd w:val="clear" w:color="auto" w:fill="auto"/>
            <w:vAlign w:val="center"/>
          </w:tcPr>
          <w:p w:rsidR="00DC7423" w:rsidRPr="000A6486" w:rsidRDefault="00DC7423" w:rsidP="0058517B">
            <w:pPr>
              <w:tabs>
                <w:tab w:val="left" w:pos="1205"/>
              </w:tabs>
              <w:spacing w:after="0" w:line="20" w:lineRule="atLeast"/>
              <w:ind w:right="356"/>
              <w:jc w:val="right"/>
              <w:rPr>
                <w:szCs w:val="20"/>
              </w:rPr>
            </w:pPr>
            <w:r>
              <w:rPr>
                <w:szCs w:val="20"/>
              </w:rPr>
              <w:t>733 000</w:t>
            </w:r>
          </w:p>
        </w:tc>
        <w:tc>
          <w:tcPr>
            <w:tcW w:w="1701" w:type="dxa"/>
            <w:tcBorders>
              <w:top w:val="nil"/>
              <w:left w:val="nil"/>
              <w:bottom w:val="single" w:sz="4" w:space="0" w:color="auto"/>
              <w:right w:val="single" w:sz="4" w:space="0" w:color="auto"/>
            </w:tcBorders>
            <w:shd w:val="clear" w:color="auto" w:fill="auto"/>
            <w:vAlign w:val="bottom"/>
          </w:tcPr>
          <w:p w:rsidR="00DC7423" w:rsidRPr="004F1E44" w:rsidRDefault="00DC7423" w:rsidP="00DC7423">
            <w:pPr>
              <w:spacing w:after="0" w:line="20" w:lineRule="atLeast"/>
              <w:ind w:right="356"/>
              <w:jc w:val="right"/>
              <w:rPr>
                <w:szCs w:val="20"/>
              </w:rPr>
            </w:pPr>
            <w:r w:rsidRPr="004F1E44">
              <w:rPr>
                <w:szCs w:val="20"/>
              </w:rPr>
              <w:t>2 212 204</w:t>
            </w:r>
          </w:p>
        </w:tc>
        <w:tc>
          <w:tcPr>
            <w:tcW w:w="1701" w:type="dxa"/>
            <w:tcBorders>
              <w:top w:val="nil"/>
              <w:left w:val="nil"/>
              <w:bottom w:val="single" w:sz="4" w:space="0" w:color="auto"/>
              <w:right w:val="single" w:sz="4" w:space="0" w:color="auto"/>
            </w:tcBorders>
            <w:shd w:val="clear" w:color="auto" w:fill="auto"/>
            <w:vAlign w:val="bottom"/>
          </w:tcPr>
          <w:p w:rsidR="00DC7423" w:rsidRPr="004F1E44" w:rsidRDefault="00DC7423" w:rsidP="004F1E44">
            <w:pPr>
              <w:spacing w:after="0" w:line="20" w:lineRule="atLeast"/>
              <w:ind w:right="214"/>
              <w:jc w:val="right"/>
              <w:rPr>
                <w:szCs w:val="20"/>
              </w:rPr>
            </w:pPr>
            <w:r w:rsidRPr="004F1E44">
              <w:rPr>
                <w:szCs w:val="20"/>
              </w:rPr>
              <w:t>733 000</w:t>
            </w:r>
          </w:p>
        </w:tc>
        <w:tc>
          <w:tcPr>
            <w:tcW w:w="1559" w:type="dxa"/>
            <w:tcBorders>
              <w:top w:val="nil"/>
              <w:left w:val="nil"/>
              <w:bottom w:val="single" w:sz="4" w:space="0" w:color="auto"/>
              <w:right w:val="single" w:sz="4" w:space="0" w:color="auto"/>
            </w:tcBorders>
            <w:vAlign w:val="bottom"/>
          </w:tcPr>
          <w:p w:rsidR="00DC7423" w:rsidRPr="00B55D3D" w:rsidRDefault="00DC7423" w:rsidP="00B55D3D">
            <w:pPr>
              <w:spacing w:after="0" w:line="20" w:lineRule="atLeast"/>
              <w:ind w:right="214"/>
              <w:jc w:val="right"/>
              <w:rPr>
                <w:szCs w:val="20"/>
              </w:rPr>
            </w:pPr>
            <w:r w:rsidRPr="00B55D3D">
              <w:rPr>
                <w:szCs w:val="20"/>
              </w:rPr>
              <w:t>2 212 204</w:t>
            </w:r>
          </w:p>
        </w:tc>
        <w:tc>
          <w:tcPr>
            <w:tcW w:w="1276" w:type="dxa"/>
            <w:tcBorders>
              <w:top w:val="nil"/>
              <w:left w:val="nil"/>
              <w:bottom w:val="single" w:sz="4" w:space="0" w:color="auto"/>
              <w:right w:val="single" w:sz="4" w:space="0" w:color="auto"/>
            </w:tcBorders>
          </w:tcPr>
          <w:p w:rsidR="00DC7423" w:rsidRPr="00BE5E92" w:rsidRDefault="00B55D3D" w:rsidP="00B55D3D">
            <w:pPr>
              <w:spacing w:after="0" w:line="20" w:lineRule="atLeast"/>
              <w:ind w:right="214"/>
              <w:jc w:val="right"/>
              <w:rPr>
                <w:szCs w:val="20"/>
              </w:rPr>
            </w:pPr>
            <w:r>
              <w:rPr>
                <w:szCs w:val="20"/>
              </w:rPr>
              <w:t>60 000</w:t>
            </w:r>
          </w:p>
        </w:tc>
      </w:tr>
      <w:tr w:rsidR="00DC7423" w:rsidRPr="00E001CB"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DC7423" w:rsidRDefault="00DC7423" w:rsidP="006D558E">
            <w:pPr>
              <w:spacing w:after="0" w:line="20" w:lineRule="atLeast"/>
              <w:jc w:val="center"/>
              <w:rPr>
                <w:szCs w:val="20"/>
              </w:rPr>
            </w:pPr>
            <w:r>
              <w:rPr>
                <w:szCs w:val="20"/>
              </w:rPr>
              <w:t>2020</w:t>
            </w:r>
          </w:p>
        </w:tc>
        <w:tc>
          <w:tcPr>
            <w:tcW w:w="1701" w:type="dxa"/>
            <w:tcBorders>
              <w:top w:val="nil"/>
              <w:left w:val="nil"/>
              <w:bottom w:val="single" w:sz="4" w:space="0" w:color="auto"/>
              <w:right w:val="single" w:sz="4" w:space="0" w:color="auto"/>
            </w:tcBorders>
            <w:shd w:val="clear" w:color="auto" w:fill="auto"/>
            <w:vAlign w:val="center"/>
          </w:tcPr>
          <w:p w:rsidR="00DC7423" w:rsidRPr="000A6486" w:rsidRDefault="00DC7423" w:rsidP="0058517B">
            <w:pPr>
              <w:tabs>
                <w:tab w:val="left" w:pos="1205"/>
              </w:tabs>
              <w:spacing w:after="0" w:line="20" w:lineRule="atLeast"/>
              <w:ind w:right="356"/>
              <w:jc w:val="right"/>
              <w:rPr>
                <w:szCs w:val="20"/>
              </w:rPr>
            </w:pPr>
            <w:r>
              <w:rPr>
                <w:szCs w:val="20"/>
              </w:rPr>
              <w:t>733 000</w:t>
            </w:r>
          </w:p>
        </w:tc>
        <w:tc>
          <w:tcPr>
            <w:tcW w:w="1701" w:type="dxa"/>
            <w:tcBorders>
              <w:top w:val="nil"/>
              <w:left w:val="nil"/>
              <w:bottom w:val="single" w:sz="4" w:space="0" w:color="auto"/>
              <w:right w:val="single" w:sz="4" w:space="0" w:color="auto"/>
            </w:tcBorders>
            <w:shd w:val="clear" w:color="auto" w:fill="auto"/>
            <w:vAlign w:val="bottom"/>
          </w:tcPr>
          <w:p w:rsidR="00DC7423" w:rsidRPr="004F1E44" w:rsidRDefault="00DC7423" w:rsidP="00DC7423">
            <w:pPr>
              <w:spacing w:after="0" w:line="20" w:lineRule="atLeast"/>
              <w:ind w:right="356"/>
              <w:jc w:val="right"/>
              <w:rPr>
                <w:szCs w:val="20"/>
              </w:rPr>
            </w:pPr>
            <w:r w:rsidRPr="004F1E44">
              <w:rPr>
                <w:szCs w:val="20"/>
              </w:rPr>
              <w:t>2 234 326</w:t>
            </w:r>
          </w:p>
        </w:tc>
        <w:tc>
          <w:tcPr>
            <w:tcW w:w="1701" w:type="dxa"/>
            <w:tcBorders>
              <w:top w:val="nil"/>
              <w:left w:val="nil"/>
              <w:bottom w:val="single" w:sz="4" w:space="0" w:color="auto"/>
              <w:right w:val="single" w:sz="4" w:space="0" w:color="auto"/>
            </w:tcBorders>
            <w:shd w:val="clear" w:color="auto" w:fill="auto"/>
            <w:vAlign w:val="bottom"/>
          </w:tcPr>
          <w:p w:rsidR="00DC7423" w:rsidRPr="004F1E44" w:rsidRDefault="00DC7423" w:rsidP="004F1E44">
            <w:pPr>
              <w:spacing w:after="0" w:line="20" w:lineRule="atLeast"/>
              <w:ind w:right="214"/>
              <w:jc w:val="right"/>
              <w:rPr>
                <w:szCs w:val="20"/>
              </w:rPr>
            </w:pPr>
            <w:r w:rsidRPr="004F1E44">
              <w:rPr>
                <w:szCs w:val="20"/>
              </w:rPr>
              <w:t>733 000</w:t>
            </w:r>
          </w:p>
        </w:tc>
        <w:tc>
          <w:tcPr>
            <w:tcW w:w="1559" w:type="dxa"/>
            <w:tcBorders>
              <w:top w:val="nil"/>
              <w:left w:val="nil"/>
              <w:bottom w:val="single" w:sz="4" w:space="0" w:color="auto"/>
              <w:right w:val="single" w:sz="4" w:space="0" w:color="auto"/>
            </w:tcBorders>
            <w:vAlign w:val="bottom"/>
          </w:tcPr>
          <w:p w:rsidR="00DC7423" w:rsidRPr="00B55D3D" w:rsidRDefault="00DC7423" w:rsidP="00B55D3D">
            <w:pPr>
              <w:spacing w:after="0" w:line="20" w:lineRule="atLeast"/>
              <w:ind w:right="214"/>
              <w:jc w:val="right"/>
              <w:rPr>
                <w:szCs w:val="20"/>
              </w:rPr>
            </w:pPr>
            <w:r w:rsidRPr="00B55D3D">
              <w:rPr>
                <w:szCs w:val="20"/>
              </w:rPr>
              <w:t>2 234 326</w:t>
            </w:r>
          </w:p>
        </w:tc>
        <w:tc>
          <w:tcPr>
            <w:tcW w:w="1276" w:type="dxa"/>
            <w:tcBorders>
              <w:top w:val="nil"/>
              <w:left w:val="nil"/>
              <w:bottom w:val="single" w:sz="4" w:space="0" w:color="auto"/>
              <w:right w:val="single" w:sz="4" w:space="0" w:color="auto"/>
            </w:tcBorders>
          </w:tcPr>
          <w:p w:rsidR="00DC7423" w:rsidRPr="00BE5E92" w:rsidRDefault="00B55D3D" w:rsidP="00B55D3D">
            <w:pPr>
              <w:spacing w:after="0" w:line="20" w:lineRule="atLeast"/>
              <w:ind w:right="214"/>
              <w:jc w:val="right"/>
              <w:rPr>
                <w:szCs w:val="20"/>
              </w:rPr>
            </w:pPr>
            <w:r>
              <w:rPr>
                <w:szCs w:val="20"/>
              </w:rPr>
              <w:t>60 000</w:t>
            </w:r>
          </w:p>
        </w:tc>
      </w:tr>
      <w:tr w:rsidR="00DC7423" w:rsidRPr="00E001CB"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DC7423" w:rsidRDefault="00DC7423" w:rsidP="006D558E">
            <w:pPr>
              <w:spacing w:after="0" w:line="20" w:lineRule="atLeast"/>
              <w:jc w:val="center"/>
              <w:rPr>
                <w:szCs w:val="20"/>
              </w:rPr>
            </w:pPr>
            <w:r>
              <w:rPr>
                <w:szCs w:val="20"/>
              </w:rPr>
              <w:t>2021</w:t>
            </w:r>
          </w:p>
        </w:tc>
        <w:tc>
          <w:tcPr>
            <w:tcW w:w="1701" w:type="dxa"/>
            <w:tcBorders>
              <w:top w:val="nil"/>
              <w:left w:val="nil"/>
              <w:bottom w:val="single" w:sz="4" w:space="0" w:color="auto"/>
              <w:right w:val="single" w:sz="4" w:space="0" w:color="auto"/>
            </w:tcBorders>
            <w:shd w:val="clear" w:color="auto" w:fill="auto"/>
            <w:vAlign w:val="center"/>
          </w:tcPr>
          <w:p w:rsidR="00DC7423" w:rsidRPr="000A6486" w:rsidRDefault="00DC7423" w:rsidP="0058517B">
            <w:pPr>
              <w:tabs>
                <w:tab w:val="left" w:pos="1205"/>
              </w:tabs>
              <w:spacing w:after="0" w:line="20" w:lineRule="atLeast"/>
              <w:ind w:right="356"/>
              <w:jc w:val="right"/>
              <w:rPr>
                <w:szCs w:val="20"/>
              </w:rPr>
            </w:pPr>
            <w:r>
              <w:rPr>
                <w:szCs w:val="20"/>
              </w:rPr>
              <w:t>733 000</w:t>
            </w:r>
          </w:p>
        </w:tc>
        <w:tc>
          <w:tcPr>
            <w:tcW w:w="1701" w:type="dxa"/>
            <w:tcBorders>
              <w:top w:val="nil"/>
              <w:left w:val="nil"/>
              <w:bottom w:val="single" w:sz="4" w:space="0" w:color="auto"/>
              <w:right w:val="single" w:sz="4" w:space="0" w:color="auto"/>
            </w:tcBorders>
            <w:shd w:val="clear" w:color="auto" w:fill="auto"/>
            <w:vAlign w:val="bottom"/>
          </w:tcPr>
          <w:p w:rsidR="00DC7423" w:rsidRPr="004F1E44" w:rsidRDefault="00DC7423" w:rsidP="00DC7423">
            <w:pPr>
              <w:spacing w:after="0" w:line="20" w:lineRule="atLeast"/>
              <w:ind w:right="356"/>
              <w:jc w:val="right"/>
              <w:rPr>
                <w:szCs w:val="20"/>
              </w:rPr>
            </w:pPr>
            <w:r w:rsidRPr="004F1E44">
              <w:rPr>
                <w:szCs w:val="20"/>
              </w:rPr>
              <w:t>2 256 669</w:t>
            </w:r>
          </w:p>
        </w:tc>
        <w:tc>
          <w:tcPr>
            <w:tcW w:w="1701" w:type="dxa"/>
            <w:tcBorders>
              <w:top w:val="nil"/>
              <w:left w:val="nil"/>
              <w:bottom w:val="single" w:sz="4" w:space="0" w:color="auto"/>
              <w:right w:val="single" w:sz="4" w:space="0" w:color="auto"/>
            </w:tcBorders>
            <w:shd w:val="clear" w:color="auto" w:fill="auto"/>
            <w:vAlign w:val="bottom"/>
          </w:tcPr>
          <w:p w:rsidR="00DC7423" w:rsidRPr="004F1E44" w:rsidRDefault="00DC7423" w:rsidP="004F1E44">
            <w:pPr>
              <w:spacing w:after="0" w:line="20" w:lineRule="atLeast"/>
              <w:ind w:right="214"/>
              <w:jc w:val="right"/>
              <w:rPr>
                <w:szCs w:val="20"/>
              </w:rPr>
            </w:pPr>
            <w:r w:rsidRPr="004F1E44">
              <w:rPr>
                <w:szCs w:val="20"/>
              </w:rPr>
              <w:t>733 000</w:t>
            </w:r>
          </w:p>
        </w:tc>
        <w:tc>
          <w:tcPr>
            <w:tcW w:w="1559" w:type="dxa"/>
            <w:tcBorders>
              <w:top w:val="nil"/>
              <w:left w:val="nil"/>
              <w:bottom w:val="single" w:sz="4" w:space="0" w:color="auto"/>
              <w:right w:val="single" w:sz="4" w:space="0" w:color="auto"/>
            </w:tcBorders>
            <w:vAlign w:val="bottom"/>
          </w:tcPr>
          <w:p w:rsidR="00DC7423" w:rsidRPr="00B55D3D" w:rsidRDefault="00DC7423" w:rsidP="00B55D3D">
            <w:pPr>
              <w:spacing w:after="0" w:line="20" w:lineRule="atLeast"/>
              <w:ind w:right="214"/>
              <w:jc w:val="right"/>
              <w:rPr>
                <w:szCs w:val="20"/>
              </w:rPr>
            </w:pPr>
            <w:r w:rsidRPr="00B55D3D">
              <w:rPr>
                <w:szCs w:val="20"/>
              </w:rPr>
              <w:t>2 256 669</w:t>
            </w:r>
          </w:p>
        </w:tc>
        <w:tc>
          <w:tcPr>
            <w:tcW w:w="1276" w:type="dxa"/>
            <w:tcBorders>
              <w:top w:val="nil"/>
              <w:left w:val="nil"/>
              <w:bottom w:val="single" w:sz="4" w:space="0" w:color="auto"/>
              <w:right w:val="single" w:sz="4" w:space="0" w:color="auto"/>
            </w:tcBorders>
          </w:tcPr>
          <w:p w:rsidR="00DC7423" w:rsidRPr="00BE5E92" w:rsidRDefault="00B55D3D" w:rsidP="00B55D3D">
            <w:pPr>
              <w:spacing w:after="0" w:line="20" w:lineRule="atLeast"/>
              <w:ind w:right="214"/>
              <w:jc w:val="right"/>
              <w:rPr>
                <w:szCs w:val="20"/>
              </w:rPr>
            </w:pPr>
            <w:r>
              <w:rPr>
                <w:szCs w:val="20"/>
              </w:rPr>
              <w:t>60 000</w:t>
            </w:r>
          </w:p>
        </w:tc>
      </w:tr>
      <w:tr w:rsidR="00DC7423" w:rsidRPr="00E001CB"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DC7423" w:rsidRDefault="00DC7423" w:rsidP="006D558E">
            <w:pPr>
              <w:spacing w:after="0" w:line="20" w:lineRule="atLeast"/>
              <w:jc w:val="center"/>
              <w:rPr>
                <w:szCs w:val="20"/>
              </w:rPr>
            </w:pPr>
            <w:r>
              <w:rPr>
                <w:szCs w:val="20"/>
              </w:rPr>
              <w:t>2022</w:t>
            </w:r>
          </w:p>
        </w:tc>
        <w:tc>
          <w:tcPr>
            <w:tcW w:w="1701" w:type="dxa"/>
            <w:tcBorders>
              <w:top w:val="nil"/>
              <w:left w:val="nil"/>
              <w:bottom w:val="single" w:sz="4" w:space="0" w:color="auto"/>
              <w:right w:val="single" w:sz="4" w:space="0" w:color="auto"/>
            </w:tcBorders>
            <w:shd w:val="clear" w:color="auto" w:fill="auto"/>
            <w:vAlign w:val="center"/>
          </w:tcPr>
          <w:p w:rsidR="00DC7423" w:rsidRPr="000A6486" w:rsidRDefault="00DC7423" w:rsidP="0058517B">
            <w:pPr>
              <w:tabs>
                <w:tab w:val="left" w:pos="1205"/>
              </w:tabs>
              <w:spacing w:after="0" w:line="20" w:lineRule="atLeast"/>
              <w:ind w:right="356"/>
              <w:jc w:val="right"/>
              <w:rPr>
                <w:szCs w:val="20"/>
              </w:rPr>
            </w:pPr>
            <w:r>
              <w:rPr>
                <w:szCs w:val="20"/>
              </w:rPr>
              <w:t>733 000</w:t>
            </w:r>
          </w:p>
        </w:tc>
        <w:tc>
          <w:tcPr>
            <w:tcW w:w="1701" w:type="dxa"/>
            <w:tcBorders>
              <w:top w:val="nil"/>
              <w:left w:val="nil"/>
              <w:bottom w:val="single" w:sz="4" w:space="0" w:color="auto"/>
              <w:right w:val="single" w:sz="4" w:space="0" w:color="auto"/>
            </w:tcBorders>
            <w:shd w:val="clear" w:color="auto" w:fill="auto"/>
            <w:vAlign w:val="bottom"/>
          </w:tcPr>
          <w:p w:rsidR="00DC7423" w:rsidRPr="004F1E44" w:rsidRDefault="00DC7423" w:rsidP="00DC7423">
            <w:pPr>
              <w:spacing w:after="0" w:line="20" w:lineRule="atLeast"/>
              <w:ind w:right="356"/>
              <w:jc w:val="right"/>
              <w:rPr>
                <w:szCs w:val="20"/>
              </w:rPr>
            </w:pPr>
            <w:r w:rsidRPr="004F1E44">
              <w:rPr>
                <w:szCs w:val="20"/>
              </w:rPr>
              <w:t>2 290 954</w:t>
            </w:r>
          </w:p>
        </w:tc>
        <w:tc>
          <w:tcPr>
            <w:tcW w:w="1701" w:type="dxa"/>
            <w:tcBorders>
              <w:top w:val="nil"/>
              <w:left w:val="nil"/>
              <w:bottom w:val="single" w:sz="4" w:space="0" w:color="auto"/>
              <w:right w:val="single" w:sz="4" w:space="0" w:color="auto"/>
            </w:tcBorders>
            <w:shd w:val="clear" w:color="auto" w:fill="auto"/>
            <w:vAlign w:val="bottom"/>
          </w:tcPr>
          <w:p w:rsidR="00DC7423" w:rsidRPr="004F1E44" w:rsidRDefault="00DC7423" w:rsidP="004F1E44">
            <w:pPr>
              <w:spacing w:after="0" w:line="20" w:lineRule="atLeast"/>
              <w:ind w:right="214"/>
              <w:jc w:val="right"/>
              <w:rPr>
                <w:szCs w:val="20"/>
              </w:rPr>
            </w:pPr>
            <w:r w:rsidRPr="004F1E44">
              <w:rPr>
                <w:szCs w:val="20"/>
              </w:rPr>
              <w:t>733 000</w:t>
            </w:r>
          </w:p>
        </w:tc>
        <w:tc>
          <w:tcPr>
            <w:tcW w:w="1559" w:type="dxa"/>
            <w:tcBorders>
              <w:top w:val="nil"/>
              <w:left w:val="nil"/>
              <w:bottom w:val="single" w:sz="4" w:space="0" w:color="auto"/>
              <w:right w:val="single" w:sz="4" w:space="0" w:color="auto"/>
            </w:tcBorders>
            <w:vAlign w:val="bottom"/>
          </w:tcPr>
          <w:p w:rsidR="00DC7423" w:rsidRPr="00B55D3D" w:rsidRDefault="00DC7423" w:rsidP="00B55D3D">
            <w:pPr>
              <w:spacing w:after="0" w:line="20" w:lineRule="atLeast"/>
              <w:ind w:right="214"/>
              <w:jc w:val="right"/>
              <w:rPr>
                <w:szCs w:val="20"/>
              </w:rPr>
            </w:pPr>
            <w:r w:rsidRPr="00B55D3D">
              <w:rPr>
                <w:szCs w:val="20"/>
              </w:rPr>
              <w:t>2 279 236</w:t>
            </w:r>
          </w:p>
        </w:tc>
        <w:tc>
          <w:tcPr>
            <w:tcW w:w="1276" w:type="dxa"/>
            <w:tcBorders>
              <w:top w:val="nil"/>
              <w:left w:val="nil"/>
              <w:bottom w:val="single" w:sz="4" w:space="0" w:color="auto"/>
              <w:right w:val="single" w:sz="4" w:space="0" w:color="auto"/>
            </w:tcBorders>
          </w:tcPr>
          <w:p w:rsidR="00DC7423" w:rsidRPr="00BE5E92" w:rsidRDefault="00B55D3D" w:rsidP="00B55D3D">
            <w:pPr>
              <w:spacing w:after="0" w:line="20" w:lineRule="atLeast"/>
              <w:ind w:right="214"/>
              <w:jc w:val="right"/>
              <w:rPr>
                <w:szCs w:val="20"/>
              </w:rPr>
            </w:pPr>
            <w:r>
              <w:rPr>
                <w:szCs w:val="20"/>
              </w:rPr>
              <w:t>60 000</w:t>
            </w:r>
          </w:p>
        </w:tc>
      </w:tr>
      <w:tr w:rsidR="00DC7423" w:rsidRPr="00E001CB"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DC7423" w:rsidRDefault="00DC7423" w:rsidP="006D558E">
            <w:pPr>
              <w:spacing w:after="0" w:line="20" w:lineRule="atLeast"/>
              <w:jc w:val="center"/>
              <w:rPr>
                <w:szCs w:val="20"/>
              </w:rPr>
            </w:pPr>
            <w:r>
              <w:rPr>
                <w:szCs w:val="20"/>
              </w:rPr>
              <w:t>2023</w:t>
            </w:r>
          </w:p>
        </w:tc>
        <w:tc>
          <w:tcPr>
            <w:tcW w:w="1701" w:type="dxa"/>
            <w:tcBorders>
              <w:top w:val="nil"/>
              <w:left w:val="nil"/>
              <w:bottom w:val="single" w:sz="4" w:space="0" w:color="auto"/>
              <w:right w:val="single" w:sz="4" w:space="0" w:color="auto"/>
            </w:tcBorders>
            <w:shd w:val="clear" w:color="auto" w:fill="auto"/>
            <w:vAlign w:val="center"/>
          </w:tcPr>
          <w:p w:rsidR="00DC7423" w:rsidRPr="000A6486" w:rsidRDefault="00DC7423" w:rsidP="0058517B">
            <w:pPr>
              <w:tabs>
                <w:tab w:val="left" w:pos="1205"/>
              </w:tabs>
              <w:spacing w:after="0" w:line="20" w:lineRule="atLeast"/>
              <w:ind w:right="356"/>
              <w:jc w:val="right"/>
              <w:rPr>
                <w:szCs w:val="20"/>
              </w:rPr>
            </w:pPr>
            <w:r>
              <w:rPr>
                <w:szCs w:val="20"/>
              </w:rPr>
              <w:t>733 000</w:t>
            </w:r>
          </w:p>
        </w:tc>
        <w:tc>
          <w:tcPr>
            <w:tcW w:w="1701" w:type="dxa"/>
            <w:tcBorders>
              <w:top w:val="nil"/>
              <w:left w:val="nil"/>
              <w:bottom w:val="single" w:sz="4" w:space="0" w:color="auto"/>
              <w:right w:val="single" w:sz="4" w:space="0" w:color="auto"/>
            </w:tcBorders>
            <w:shd w:val="clear" w:color="auto" w:fill="auto"/>
            <w:vAlign w:val="bottom"/>
          </w:tcPr>
          <w:p w:rsidR="00DC7423" w:rsidRPr="004F1E44" w:rsidRDefault="00DC7423" w:rsidP="00DC7423">
            <w:pPr>
              <w:spacing w:after="0" w:line="20" w:lineRule="atLeast"/>
              <w:ind w:right="356"/>
              <w:jc w:val="right"/>
              <w:rPr>
                <w:szCs w:val="20"/>
              </w:rPr>
            </w:pPr>
            <w:r w:rsidRPr="004F1E44">
              <w:rPr>
                <w:szCs w:val="20"/>
              </w:rPr>
              <w:t>2 335 104</w:t>
            </w:r>
          </w:p>
        </w:tc>
        <w:tc>
          <w:tcPr>
            <w:tcW w:w="1701" w:type="dxa"/>
            <w:tcBorders>
              <w:top w:val="nil"/>
              <w:left w:val="nil"/>
              <w:bottom w:val="single" w:sz="4" w:space="0" w:color="auto"/>
              <w:right w:val="single" w:sz="4" w:space="0" w:color="auto"/>
            </w:tcBorders>
            <w:shd w:val="clear" w:color="auto" w:fill="auto"/>
            <w:vAlign w:val="bottom"/>
          </w:tcPr>
          <w:p w:rsidR="00DC7423" w:rsidRPr="004F1E44" w:rsidRDefault="00DC7423" w:rsidP="004F1E44">
            <w:pPr>
              <w:spacing w:after="0" w:line="20" w:lineRule="atLeast"/>
              <w:ind w:right="214"/>
              <w:jc w:val="right"/>
              <w:rPr>
                <w:szCs w:val="20"/>
              </w:rPr>
            </w:pPr>
            <w:r w:rsidRPr="004F1E44">
              <w:rPr>
                <w:szCs w:val="20"/>
              </w:rPr>
              <w:t>718 179</w:t>
            </w:r>
          </w:p>
        </w:tc>
        <w:tc>
          <w:tcPr>
            <w:tcW w:w="1559" w:type="dxa"/>
            <w:tcBorders>
              <w:top w:val="nil"/>
              <w:left w:val="nil"/>
              <w:bottom w:val="single" w:sz="4" w:space="0" w:color="auto"/>
              <w:right w:val="single" w:sz="4" w:space="0" w:color="auto"/>
            </w:tcBorders>
            <w:vAlign w:val="bottom"/>
          </w:tcPr>
          <w:p w:rsidR="00DC7423" w:rsidRPr="00B55D3D" w:rsidRDefault="00DC7423" w:rsidP="00B55D3D">
            <w:pPr>
              <w:spacing w:after="0" w:line="20" w:lineRule="atLeast"/>
              <w:ind w:right="214"/>
              <w:jc w:val="right"/>
              <w:rPr>
                <w:szCs w:val="20"/>
              </w:rPr>
            </w:pPr>
            <w:r w:rsidRPr="00B55D3D">
              <w:rPr>
                <w:szCs w:val="20"/>
              </w:rPr>
              <w:t>2 302 028</w:t>
            </w:r>
          </w:p>
        </w:tc>
        <w:tc>
          <w:tcPr>
            <w:tcW w:w="1276" w:type="dxa"/>
            <w:tcBorders>
              <w:top w:val="nil"/>
              <w:left w:val="nil"/>
              <w:bottom w:val="single" w:sz="4" w:space="0" w:color="auto"/>
              <w:right w:val="single" w:sz="4" w:space="0" w:color="auto"/>
            </w:tcBorders>
          </w:tcPr>
          <w:p w:rsidR="00DC7423" w:rsidRPr="00BE5E92" w:rsidRDefault="00B55D3D" w:rsidP="00B55D3D">
            <w:pPr>
              <w:spacing w:after="0" w:line="20" w:lineRule="atLeast"/>
              <w:ind w:right="214"/>
              <w:jc w:val="right"/>
              <w:rPr>
                <w:szCs w:val="20"/>
              </w:rPr>
            </w:pPr>
            <w:r>
              <w:rPr>
                <w:szCs w:val="20"/>
              </w:rPr>
              <w:t>60 000</w:t>
            </w:r>
          </w:p>
        </w:tc>
      </w:tr>
      <w:tr w:rsidR="00DC7423" w:rsidRPr="00E001CB"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DC7423" w:rsidRPr="00E001CB" w:rsidRDefault="00DC7423" w:rsidP="006D558E">
            <w:pPr>
              <w:spacing w:after="0" w:line="20" w:lineRule="atLeast"/>
              <w:jc w:val="center"/>
              <w:rPr>
                <w:szCs w:val="20"/>
              </w:rPr>
            </w:pPr>
            <w:r>
              <w:rPr>
                <w:szCs w:val="20"/>
              </w:rPr>
              <w:t>2024</w:t>
            </w:r>
          </w:p>
        </w:tc>
        <w:tc>
          <w:tcPr>
            <w:tcW w:w="1701" w:type="dxa"/>
            <w:tcBorders>
              <w:top w:val="single" w:sz="4" w:space="0" w:color="auto"/>
              <w:left w:val="nil"/>
              <w:bottom w:val="single" w:sz="4" w:space="0" w:color="auto"/>
              <w:right w:val="single" w:sz="4" w:space="0" w:color="auto"/>
            </w:tcBorders>
            <w:shd w:val="clear" w:color="auto" w:fill="auto"/>
            <w:vAlign w:val="center"/>
          </w:tcPr>
          <w:p w:rsidR="00DC7423" w:rsidRPr="000A6486" w:rsidRDefault="00DC7423" w:rsidP="0058517B">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DC7423" w:rsidRPr="004F1E44" w:rsidRDefault="00DC7423" w:rsidP="00DC7423">
            <w:pPr>
              <w:spacing w:after="0" w:line="20" w:lineRule="atLeast"/>
              <w:ind w:right="356"/>
              <w:jc w:val="right"/>
              <w:rPr>
                <w:szCs w:val="20"/>
              </w:rPr>
            </w:pPr>
            <w:r w:rsidRPr="004F1E44">
              <w:rPr>
                <w:szCs w:val="20"/>
              </w:rPr>
              <w:t>2 400 155</w:t>
            </w:r>
          </w:p>
        </w:tc>
        <w:tc>
          <w:tcPr>
            <w:tcW w:w="1701" w:type="dxa"/>
            <w:tcBorders>
              <w:top w:val="single" w:sz="4" w:space="0" w:color="auto"/>
              <w:left w:val="nil"/>
              <w:bottom w:val="single" w:sz="4" w:space="0" w:color="auto"/>
              <w:right w:val="single" w:sz="4" w:space="0" w:color="auto"/>
            </w:tcBorders>
            <w:shd w:val="clear" w:color="auto" w:fill="auto"/>
            <w:vAlign w:val="bottom"/>
          </w:tcPr>
          <w:p w:rsidR="00DC7423" w:rsidRPr="004F1E44" w:rsidRDefault="00DC7423" w:rsidP="004F1E44">
            <w:pPr>
              <w:spacing w:after="0" w:line="20" w:lineRule="atLeast"/>
              <w:ind w:right="214"/>
              <w:jc w:val="right"/>
              <w:rPr>
                <w:szCs w:val="20"/>
              </w:rPr>
            </w:pPr>
            <w:r w:rsidRPr="004F1E44">
              <w:rPr>
                <w:szCs w:val="20"/>
              </w:rPr>
              <w:t>636 145</w:t>
            </w:r>
          </w:p>
        </w:tc>
        <w:tc>
          <w:tcPr>
            <w:tcW w:w="1559" w:type="dxa"/>
            <w:tcBorders>
              <w:top w:val="single" w:sz="4" w:space="0" w:color="auto"/>
              <w:left w:val="nil"/>
              <w:bottom w:val="single" w:sz="4" w:space="0" w:color="auto"/>
              <w:right w:val="single" w:sz="4" w:space="0" w:color="auto"/>
            </w:tcBorders>
            <w:vAlign w:val="bottom"/>
          </w:tcPr>
          <w:p w:rsidR="00DC7423" w:rsidRPr="00B55D3D" w:rsidRDefault="00DC7423" w:rsidP="00B55D3D">
            <w:pPr>
              <w:spacing w:after="0" w:line="20" w:lineRule="atLeast"/>
              <w:ind w:right="214"/>
              <w:jc w:val="right"/>
              <w:rPr>
                <w:szCs w:val="20"/>
              </w:rPr>
            </w:pPr>
            <w:r w:rsidRPr="00B55D3D">
              <w:rPr>
                <w:szCs w:val="20"/>
              </w:rPr>
              <w:t>2 321 108</w:t>
            </w:r>
          </w:p>
        </w:tc>
        <w:tc>
          <w:tcPr>
            <w:tcW w:w="1276" w:type="dxa"/>
            <w:tcBorders>
              <w:top w:val="single" w:sz="4" w:space="0" w:color="auto"/>
              <w:left w:val="nil"/>
              <w:bottom w:val="single" w:sz="4" w:space="0" w:color="auto"/>
              <w:right w:val="single" w:sz="4" w:space="0" w:color="auto"/>
            </w:tcBorders>
          </w:tcPr>
          <w:p w:rsidR="00DC7423" w:rsidRPr="00BE5E92" w:rsidRDefault="00B55D3D" w:rsidP="00B55D3D">
            <w:pPr>
              <w:spacing w:after="0" w:line="20" w:lineRule="atLeast"/>
              <w:ind w:right="214"/>
              <w:jc w:val="right"/>
              <w:rPr>
                <w:szCs w:val="20"/>
              </w:rPr>
            </w:pPr>
            <w:r>
              <w:rPr>
                <w:szCs w:val="20"/>
              </w:rPr>
              <w:t>60 000</w:t>
            </w:r>
          </w:p>
        </w:tc>
      </w:tr>
      <w:tr w:rsidR="00B55D3D" w:rsidRPr="00E001CB"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Pr="00E001CB" w:rsidRDefault="00B55D3D" w:rsidP="006D558E">
            <w:pPr>
              <w:spacing w:after="0" w:line="20" w:lineRule="atLeast"/>
              <w:jc w:val="center"/>
              <w:rPr>
                <w:szCs w:val="20"/>
              </w:rPr>
            </w:pPr>
            <w:r>
              <w:rPr>
                <w:szCs w:val="20"/>
              </w:rPr>
              <w:t>2025</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A6486" w:rsidRDefault="00B55D3D" w:rsidP="0058517B">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DC7423">
            <w:pPr>
              <w:spacing w:after="0" w:line="20" w:lineRule="atLeast"/>
              <w:ind w:right="356"/>
              <w:jc w:val="right"/>
              <w:rPr>
                <w:szCs w:val="20"/>
              </w:rPr>
            </w:pPr>
            <w:r w:rsidRPr="004F1E44">
              <w:rPr>
                <w:szCs w:val="20"/>
              </w:rPr>
              <w:t>2 428 445</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4F1E44">
            <w:pPr>
              <w:spacing w:after="0" w:line="20" w:lineRule="atLeast"/>
              <w:ind w:right="214"/>
              <w:jc w:val="right"/>
              <w:rPr>
                <w:szCs w:val="20"/>
              </w:rPr>
            </w:pPr>
            <w:r w:rsidRPr="004F1E44">
              <w:rPr>
                <w:szCs w:val="20"/>
              </w:rPr>
              <w:t>636 145</w:t>
            </w:r>
          </w:p>
        </w:tc>
        <w:tc>
          <w:tcPr>
            <w:tcW w:w="1559" w:type="dxa"/>
            <w:tcBorders>
              <w:top w:val="single" w:sz="4" w:space="0" w:color="auto"/>
              <w:left w:val="nil"/>
              <w:bottom w:val="single" w:sz="4" w:space="0" w:color="auto"/>
              <w:right w:val="single" w:sz="4" w:space="0" w:color="auto"/>
            </w:tcBorders>
            <w:vAlign w:val="bottom"/>
          </w:tcPr>
          <w:p w:rsidR="00B55D3D" w:rsidRPr="00B55D3D" w:rsidRDefault="00B55D3D" w:rsidP="00B55D3D">
            <w:pPr>
              <w:spacing w:after="0" w:line="20" w:lineRule="atLeast"/>
              <w:ind w:right="214"/>
              <w:jc w:val="right"/>
              <w:rPr>
                <w:szCs w:val="20"/>
              </w:rPr>
            </w:pPr>
            <w:r w:rsidRPr="00B55D3D">
              <w:rPr>
                <w:szCs w:val="20"/>
              </w:rPr>
              <w:t>2 329 497</w:t>
            </w:r>
          </w:p>
        </w:tc>
        <w:tc>
          <w:tcPr>
            <w:tcW w:w="1276" w:type="dxa"/>
            <w:tcBorders>
              <w:top w:val="single" w:sz="4" w:space="0" w:color="auto"/>
              <w:left w:val="nil"/>
              <w:bottom w:val="single" w:sz="4" w:space="0" w:color="auto"/>
              <w:right w:val="single" w:sz="4" w:space="0" w:color="auto"/>
            </w:tcBorders>
          </w:tcPr>
          <w:p w:rsidR="00B55D3D" w:rsidRPr="00BE5E92" w:rsidRDefault="00B55D3D" w:rsidP="006D558E">
            <w:pPr>
              <w:spacing w:after="0" w:line="20" w:lineRule="atLeast"/>
              <w:ind w:right="214"/>
              <w:jc w:val="right"/>
              <w:rPr>
                <w:szCs w:val="20"/>
              </w:rPr>
            </w:pPr>
            <w:r>
              <w:rPr>
                <w:szCs w:val="20"/>
              </w:rPr>
              <w:t>60 000</w:t>
            </w:r>
          </w:p>
        </w:tc>
      </w:tr>
      <w:tr w:rsidR="00B55D3D" w:rsidRPr="00E001CB"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Default="00B55D3D" w:rsidP="006D558E">
            <w:pPr>
              <w:spacing w:after="0" w:line="20" w:lineRule="atLeast"/>
              <w:jc w:val="center"/>
              <w:rPr>
                <w:szCs w:val="20"/>
              </w:rPr>
            </w:pPr>
            <w:r>
              <w:rPr>
                <w:szCs w:val="20"/>
              </w:rPr>
              <w:t>2026</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A6486" w:rsidRDefault="00B55D3D" w:rsidP="0058517B">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DC7423">
            <w:pPr>
              <w:spacing w:after="0" w:line="20" w:lineRule="atLeast"/>
              <w:ind w:right="356"/>
              <w:jc w:val="right"/>
              <w:rPr>
                <w:szCs w:val="20"/>
              </w:rPr>
            </w:pPr>
            <w:r w:rsidRPr="004F1E44">
              <w:rPr>
                <w:szCs w:val="20"/>
              </w:rPr>
              <w:t>2 452 730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4F1E44">
            <w:pPr>
              <w:spacing w:after="0" w:line="20" w:lineRule="atLeast"/>
              <w:ind w:right="214"/>
              <w:jc w:val="right"/>
              <w:rPr>
                <w:szCs w:val="20"/>
              </w:rPr>
            </w:pPr>
            <w:r w:rsidRPr="004F1E44">
              <w:rPr>
                <w:szCs w:val="20"/>
              </w:rPr>
              <w:t>540 840</w:t>
            </w:r>
          </w:p>
        </w:tc>
        <w:tc>
          <w:tcPr>
            <w:tcW w:w="1559" w:type="dxa"/>
            <w:tcBorders>
              <w:top w:val="single" w:sz="4" w:space="0" w:color="auto"/>
              <w:left w:val="nil"/>
              <w:bottom w:val="single" w:sz="4" w:space="0" w:color="auto"/>
              <w:right w:val="single" w:sz="4" w:space="0" w:color="auto"/>
            </w:tcBorders>
            <w:vAlign w:val="bottom"/>
          </w:tcPr>
          <w:p w:rsidR="00B55D3D" w:rsidRPr="00B55D3D" w:rsidRDefault="00B55D3D" w:rsidP="00B55D3D">
            <w:pPr>
              <w:spacing w:after="0" w:line="20" w:lineRule="atLeast"/>
              <w:ind w:right="214"/>
              <w:jc w:val="right"/>
              <w:rPr>
                <w:szCs w:val="20"/>
              </w:rPr>
            </w:pPr>
            <w:r w:rsidRPr="00B55D3D">
              <w:rPr>
                <w:szCs w:val="20"/>
              </w:rPr>
              <w:t>2 352 792</w:t>
            </w:r>
          </w:p>
        </w:tc>
        <w:tc>
          <w:tcPr>
            <w:tcW w:w="1276" w:type="dxa"/>
            <w:tcBorders>
              <w:top w:val="single" w:sz="4" w:space="0" w:color="auto"/>
              <w:left w:val="nil"/>
              <w:bottom w:val="single" w:sz="4" w:space="0" w:color="auto"/>
              <w:right w:val="single" w:sz="4" w:space="0" w:color="auto"/>
            </w:tcBorders>
          </w:tcPr>
          <w:p w:rsidR="00B55D3D" w:rsidRPr="00BE5E92" w:rsidRDefault="00B55D3D" w:rsidP="006D558E">
            <w:pPr>
              <w:spacing w:after="0" w:line="20" w:lineRule="atLeast"/>
              <w:ind w:right="214"/>
              <w:jc w:val="right"/>
              <w:rPr>
                <w:szCs w:val="20"/>
              </w:rPr>
            </w:pPr>
            <w:r>
              <w:rPr>
                <w:szCs w:val="20"/>
              </w:rPr>
              <w:t>60 000</w:t>
            </w:r>
          </w:p>
        </w:tc>
      </w:tr>
      <w:tr w:rsidR="00B55D3D"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Default="00B55D3D" w:rsidP="006D558E">
            <w:pPr>
              <w:spacing w:after="0" w:line="20" w:lineRule="atLeast"/>
              <w:jc w:val="center"/>
              <w:rPr>
                <w:szCs w:val="20"/>
              </w:rPr>
            </w:pPr>
            <w:r>
              <w:rPr>
                <w:szCs w:val="20"/>
              </w:rPr>
              <w:t>2027</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A6486" w:rsidRDefault="00B55D3D" w:rsidP="0058517B">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DC7423">
            <w:pPr>
              <w:spacing w:after="0" w:line="20" w:lineRule="atLeast"/>
              <w:ind w:right="356"/>
              <w:jc w:val="right"/>
              <w:rPr>
                <w:szCs w:val="20"/>
              </w:rPr>
            </w:pPr>
            <w:r w:rsidRPr="004F1E44">
              <w:rPr>
                <w:szCs w:val="20"/>
              </w:rPr>
              <w:t>2 432 745</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4F1E44">
            <w:pPr>
              <w:spacing w:after="0" w:line="20" w:lineRule="atLeast"/>
              <w:ind w:right="214"/>
              <w:jc w:val="right"/>
              <w:rPr>
                <w:szCs w:val="20"/>
              </w:rPr>
            </w:pPr>
            <w:r w:rsidRPr="004F1E44">
              <w:rPr>
                <w:szCs w:val="20"/>
              </w:rPr>
              <w:t>427 955</w:t>
            </w:r>
          </w:p>
        </w:tc>
        <w:tc>
          <w:tcPr>
            <w:tcW w:w="1559" w:type="dxa"/>
            <w:tcBorders>
              <w:top w:val="single" w:sz="4" w:space="0" w:color="auto"/>
              <w:left w:val="nil"/>
              <w:bottom w:val="single" w:sz="4" w:space="0" w:color="auto"/>
              <w:right w:val="single" w:sz="4" w:space="0" w:color="auto"/>
            </w:tcBorders>
            <w:vAlign w:val="bottom"/>
          </w:tcPr>
          <w:p w:rsidR="00B55D3D" w:rsidRPr="00B55D3D" w:rsidRDefault="00B55D3D" w:rsidP="00B55D3D">
            <w:pPr>
              <w:spacing w:after="0" w:line="20" w:lineRule="atLeast"/>
              <w:ind w:right="214"/>
              <w:jc w:val="right"/>
              <w:rPr>
                <w:szCs w:val="20"/>
              </w:rPr>
            </w:pPr>
            <w:r w:rsidRPr="00B55D3D">
              <w:rPr>
                <w:szCs w:val="20"/>
              </w:rPr>
              <w:t>2 359 511</w:t>
            </w:r>
          </w:p>
        </w:tc>
        <w:tc>
          <w:tcPr>
            <w:tcW w:w="1276" w:type="dxa"/>
            <w:tcBorders>
              <w:top w:val="single" w:sz="4" w:space="0" w:color="auto"/>
              <w:left w:val="nil"/>
              <w:bottom w:val="single" w:sz="4" w:space="0" w:color="auto"/>
              <w:right w:val="single" w:sz="4" w:space="0" w:color="auto"/>
            </w:tcBorders>
          </w:tcPr>
          <w:p w:rsidR="00B55D3D" w:rsidRPr="00BE5E92" w:rsidRDefault="00B55D3D" w:rsidP="006D558E">
            <w:pPr>
              <w:spacing w:after="0" w:line="20" w:lineRule="atLeast"/>
              <w:ind w:right="214"/>
              <w:jc w:val="right"/>
              <w:rPr>
                <w:szCs w:val="20"/>
              </w:rPr>
            </w:pPr>
            <w:r>
              <w:rPr>
                <w:szCs w:val="20"/>
              </w:rPr>
              <w:t>60 000</w:t>
            </w:r>
          </w:p>
        </w:tc>
      </w:tr>
      <w:tr w:rsidR="00B55D3D"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Default="00B55D3D" w:rsidP="006D558E">
            <w:pPr>
              <w:spacing w:after="0" w:line="20" w:lineRule="atLeast"/>
              <w:jc w:val="center"/>
              <w:rPr>
                <w:szCs w:val="20"/>
              </w:rPr>
            </w:pPr>
            <w:r>
              <w:rPr>
                <w:szCs w:val="20"/>
              </w:rPr>
              <w:t>2028</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A6486" w:rsidRDefault="00B55D3D" w:rsidP="0058517B">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DC7423">
            <w:pPr>
              <w:spacing w:after="0" w:line="20" w:lineRule="atLeast"/>
              <w:ind w:right="356"/>
              <w:jc w:val="right"/>
              <w:rPr>
                <w:szCs w:val="20"/>
              </w:rPr>
            </w:pPr>
            <w:r w:rsidRPr="004F1E44">
              <w:rPr>
                <w:szCs w:val="20"/>
              </w:rPr>
              <w:t>2 454 597</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4F1E44">
            <w:pPr>
              <w:spacing w:after="0" w:line="20" w:lineRule="atLeast"/>
              <w:ind w:right="214"/>
              <w:jc w:val="right"/>
              <w:rPr>
                <w:szCs w:val="20"/>
              </w:rPr>
            </w:pPr>
            <w:r w:rsidRPr="004F1E44">
              <w:rPr>
                <w:szCs w:val="20"/>
              </w:rPr>
              <w:t>427 955</w:t>
            </w:r>
          </w:p>
        </w:tc>
        <w:tc>
          <w:tcPr>
            <w:tcW w:w="1559" w:type="dxa"/>
            <w:tcBorders>
              <w:top w:val="single" w:sz="4" w:space="0" w:color="auto"/>
              <w:left w:val="nil"/>
              <w:bottom w:val="single" w:sz="4" w:space="0" w:color="auto"/>
              <w:right w:val="single" w:sz="4" w:space="0" w:color="auto"/>
            </w:tcBorders>
            <w:vAlign w:val="bottom"/>
          </w:tcPr>
          <w:p w:rsidR="00B55D3D" w:rsidRPr="00B55D3D" w:rsidRDefault="00B55D3D" w:rsidP="00B55D3D">
            <w:pPr>
              <w:spacing w:after="0" w:line="20" w:lineRule="atLeast"/>
              <w:ind w:right="214"/>
              <w:jc w:val="right"/>
              <w:rPr>
                <w:szCs w:val="20"/>
              </w:rPr>
            </w:pPr>
            <w:r w:rsidRPr="00B55D3D">
              <w:rPr>
                <w:szCs w:val="20"/>
              </w:rPr>
              <w:t>2 383 106</w:t>
            </w:r>
          </w:p>
        </w:tc>
        <w:tc>
          <w:tcPr>
            <w:tcW w:w="1276" w:type="dxa"/>
            <w:tcBorders>
              <w:top w:val="single" w:sz="4" w:space="0" w:color="auto"/>
              <w:left w:val="nil"/>
              <w:bottom w:val="single" w:sz="4" w:space="0" w:color="auto"/>
              <w:right w:val="single" w:sz="4" w:space="0" w:color="auto"/>
            </w:tcBorders>
          </w:tcPr>
          <w:p w:rsidR="00B55D3D" w:rsidRPr="00BE5E92" w:rsidRDefault="00B55D3D" w:rsidP="006D558E">
            <w:pPr>
              <w:spacing w:after="0" w:line="20" w:lineRule="atLeast"/>
              <w:ind w:right="214"/>
              <w:jc w:val="right"/>
              <w:rPr>
                <w:szCs w:val="20"/>
              </w:rPr>
            </w:pPr>
            <w:r>
              <w:rPr>
                <w:szCs w:val="20"/>
              </w:rPr>
              <w:t>60 000</w:t>
            </w:r>
          </w:p>
        </w:tc>
      </w:tr>
      <w:tr w:rsidR="00B55D3D"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Default="00B55D3D" w:rsidP="006D558E">
            <w:pPr>
              <w:spacing w:after="0" w:line="20" w:lineRule="atLeast"/>
              <w:jc w:val="center"/>
              <w:rPr>
                <w:szCs w:val="20"/>
              </w:rPr>
            </w:pPr>
            <w:r>
              <w:rPr>
                <w:szCs w:val="20"/>
              </w:rPr>
              <w:t>2029</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A6486" w:rsidRDefault="00B55D3D" w:rsidP="0058517B">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DC7423">
            <w:pPr>
              <w:spacing w:after="0" w:line="20" w:lineRule="atLeast"/>
              <w:ind w:right="356"/>
              <w:jc w:val="right"/>
              <w:rPr>
                <w:szCs w:val="20"/>
              </w:rPr>
            </w:pPr>
            <w:r w:rsidRPr="004F1E44">
              <w:rPr>
                <w:szCs w:val="20"/>
              </w:rPr>
              <w:t>2 463 373</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4F1E44">
            <w:pPr>
              <w:spacing w:after="0" w:line="20" w:lineRule="atLeast"/>
              <w:ind w:right="214"/>
              <w:jc w:val="right"/>
              <w:rPr>
                <w:szCs w:val="20"/>
              </w:rPr>
            </w:pPr>
            <w:r w:rsidRPr="004F1E44">
              <w:rPr>
                <w:szCs w:val="20"/>
              </w:rPr>
              <w:t>397 989</w:t>
            </w:r>
          </w:p>
        </w:tc>
        <w:tc>
          <w:tcPr>
            <w:tcW w:w="1559" w:type="dxa"/>
            <w:tcBorders>
              <w:top w:val="single" w:sz="4" w:space="0" w:color="auto"/>
              <w:left w:val="nil"/>
              <w:bottom w:val="single" w:sz="4" w:space="0" w:color="auto"/>
              <w:right w:val="single" w:sz="4" w:space="0" w:color="auto"/>
            </w:tcBorders>
            <w:vAlign w:val="bottom"/>
          </w:tcPr>
          <w:p w:rsidR="00B55D3D" w:rsidRPr="00B55D3D" w:rsidRDefault="00B55D3D" w:rsidP="00B55D3D">
            <w:pPr>
              <w:spacing w:after="0" w:line="20" w:lineRule="atLeast"/>
              <w:ind w:right="214"/>
              <w:jc w:val="right"/>
              <w:rPr>
                <w:szCs w:val="20"/>
              </w:rPr>
            </w:pPr>
            <w:r w:rsidRPr="00B55D3D">
              <w:rPr>
                <w:szCs w:val="20"/>
              </w:rPr>
              <w:t>2 372 435</w:t>
            </w:r>
          </w:p>
        </w:tc>
        <w:tc>
          <w:tcPr>
            <w:tcW w:w="1276" w:type="dxa"/>
            <w:tcBorders>
              <w:top w:val="single" w:sz="4" w:space="0" w:color="auto"/>
              <w:left w:val="nil"/>
              <w:bottom w:val="single" w:sz="4" w:space="0" w:color="auto"/>
              <w:right w:val="single" w:sz="4" w:space="0" w:color="auto"/>
            </w:tcBorders>
          </w:tcPr>
          <w:p w:rsidR="00B55D3D" w:rsidRPr="00BE5E92" w:rsidRDefault="00B55D3D" w:rsidP="006D558E">
            <w:pPr>
              <w:spacing w:after="0" w:line="20" w:lineRule="atLeast"/>
              <w:ind w:right="214"/>
              <w:jc w:val="right"/>
              <w:rPr>
                <w:szCs w:val="20"/>
              </w:rPr>
            </w:pPr>
            <w:r>
              <w:rPr>
                <w:szCs w:val="20"/>
              </w:rPr>
              <w:t>60 000</w:t>
            </w:r>
          </w:p>
        </w:tc>
      </w:tr>
      <w:tr w:rsidR="00B55D3D"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Default="00B55D3D" w:rsidP="006D558E">
            <w:pPr>
              <w:spacing w:after="0" w:line="20" w:lineRule="atLeast"/>
              <w:jc w:val="center"/>
              <w:rPr>
                <w:szCs w:val="20"/>
              </w:rPr>
            </w:pPr>
            <w:r>
              <w:rPr>
                <w:szCs w:val="20"/>
              </w:rPr>
              <w:t>2030</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A6486" w:rsidRDefault="00B55D3D" w:rsidP="0058517B">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DC7423">
            <w:pPr>
              <w:spacing w:after="0" w:line="20" w:lineRule="atLeast"/>
              <w:ind w:right="356"/>
              <w:jc w:val="right"/>
              <w:rPr>
                <w:szCs w:val="20"/>
              </w:rPr>
            </w:pPr>
            <w:r w:rsidRPr="004F1E44">
              <w:rPr>
                <w:szCs w:val="20"/>
              </w:rPr>
              <w:t>2 466 353</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4F1E44">
            <w:pPr>
              <w:spacing w:after="0" w:line="20" w:lineRule="atLeast"/>
              <w:ind w:right="214"/>
              <w:jc w:val="right"/>
              <w:rPr>
                <w:szCs w:val="20"/>
              </w:rPr>
            </w:pPr>
            <w:r w:rsidRPr="004F1E44">
              <w:rPr>
                <w:szCs w:val="20"/>
              </w:rPr>
              <w:t>338 527</w:t>
            </w:r>
          </w:p>
        </w:tc>
        <w:tc>
          <w:tcPr>
            <w:tcW w:w="1559" w:type="dxa"/>
            <w:tcBorders>
              <w:top w:val="single" w:sz="4" w:space="0" w:color="auto"/>
              <w:left w:val="nil"/>
              <w:bottom w:val="single" w:sz="4" w:space="0" w:color="auto"/>
              <w:right w:val="single" w:sz="4" w:space="0" w:color="auto"/>
            </w:tcBorders>
            <w:vAlign w:val="bottom"/>
          </w:tcPr>
          <w:p w:rsidR="00B55D3D" w:rsidRPr="00B55D3D" w:rsidRDefault="00B55D3D" w:rsidP="00B55D3D">
            <w:pPr>
              <w:spacing w:after="0" w:line="20" w:lineRule="atLeast"/>
              <w:ind w:right="214"/>
              <w:jc w:val="right"/>
              <w:rPr>
                <w:szCs w:val="20"/>
              </w:rPr>
            </w:pPr>
            <w:r w:rsidRPr="00B55D3D">
              <w:rPr>
                <w:szCs w:val="20"/>
              </w:rPr>
              <w:t>2 356 111</w:t>
            </w:r>
          </w:p>
        </w:tc>
        <w:tc>
          <w:tcPr>
            <w:tcW w:w="1276" w:type="dxa"/>
            <w:tcBorders>
              <w:top w:val="single" w:sz="4" w:space="0" w:color="auto"/>
              <w:left w:val="nil"/>
              <w:bottom w:val="single" w:sz="4" w:space="0" w:color="auto"/>
              <w:right w:val="single" w:sz="4" w:space="0" w:color="auto"/>
            </w:tcBorders>
          </w:tcPr>
          <w:p w:rsidR="00B55D3D" w:rsidRPr="00BE5E92" w:rsidRDefault="00B55D3D" w:rsidP="006D558E">
            <w:pPr>
              <w:spacing w:after="0" w:line="20" w:lineRule="atLeast"/>
              <w:ind w:right="214"/>
              <w:jc w:val="right"/>
              <w:rPr>
                <w:szCs w:val="20"/>
              </w:rPr>
            </w:pPr>
            <w:r>
              <w:rPr>
                <w:szCs w:val="20"/>
              </w:rPr>
              <w:t>60 000</w:t>
            </w:r>
          </w:p>
        </w:tc>
      </w:tr>
      <w:tr w:rsidR="00B55D3D"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Default="00B55D3D" w:rsidP="006D558E">
            <w:pPr>
              <w:spacing w:after="0" w:line="20" w:lineRule="atLeast"/>
              <w:jc w:val="center"/>
              <w:rPr>
                <w:szCs w:val="20"/>
              </w:rPr>
            </w:pPr>
            <w:r>
              <w:rPr>
                <w:szCs w:val="20"/>
              </w:rPr>
              <w:t>2031</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A6486" w:rsidRDefault="00B55D3D" w:rsidP="0058517B">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DC7423">
            <w:pPr>
              <w:spacing w:after="0" w:line="20" w:lineRule="atLeast"/>
              <w:ind w:right="356"/>
              <w:jc w:val="right"/>
              <w:rPr>
                <w:szCs w:val="20"/>
              </w:rPr>
            </w:pPr>
            <w:r w:rsidRPr="004F1E44">
              <w:rPr>
                <w:szCs w:val="20"/>
              </w:rPr>
              <w:t>2 491 017</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4F1E44">
            <w:pPr>
              <w:spacing w:after="0" w:line="20" w:lineRule="atLeast"/>
              <w:ind w:right="214"/>
              <w:jc w:val="right"/>
              <w:rPr>
                <w:szCs w:val="20"/>
              </w:rPr>
            </w:pPr>
            <w:r w:rsidRPr="004F1E44">
              <w:rPr>
                <w:szCs w:val="20"/>
              </w:rPr>
              <w:t>158 909</w:t>
            </w:r>
          </w:p>
        </w:tc>
        <w:tc>
          <w:tcPr>
            <w:tcW w:w="1559" w:type="dxa"/>
            <w:tcBorders>
              <w:top w:val="single" w:sz="4" w:space="0" w:color="auto"/>
              <w:left w:val="nil"/>
              <w:bottom w:val="single" w:sz="4" w:space="0" w:color="auto"/>
              <w:right w:val="single" w:sz="4" w:space="0" w:color="auto"/>
            </w:tcBorders>
            <w:vAlign w:val="bottom"/>
          </w:tcPr>
          <w:p w:rsidR="00B55D3D" w:rsidRPr="00B55D3D" w:rsidRDefault="00B55D3D" w:rsidP="00B55D3D">
            <w:pPr>
              <w:spacing w:after="0" w:line="20" w:lineRule="atLeast"/>
              <w:ind w:right="214"/>
              <w:jc w:val="right"/>
              <w:rPr>
                <w:szCs w:val="20"/>
              </w:rPr>
            </w:pPr>
            <w:r w:rsidRPr="00B55D3D">
              <w:rPr>
                <w:szCs w:val="20"/>
              </w:rPr>
              <w:t>2 379 672</w:t>
            </w:r>
          </w:p>
        </w:tc>
        <w:tc>
          <w:tcPr>
            <w:tcW w:w="1276" w:type="dxa"/>
            <w:tcBorders>
              <w:top w:val="single" w:sz="4" w:space="0" w:color="auto"/>
              <w:left w:val="nil"/>
              <w:bottom w:val="single" w:sz="4" w:space="0" w:color="auto"/>
              <w:right w:val="single" w:sz="4" w:space="0" w:color="auto"/>
            </w:tcBorders>
          </w:tcPr>
          <w:p w:rsidR="00B55D3D" w:rsidRPr="00BE5E92" w:rsidRDefault="00B55D3D" w:rsidP="006D558E">
            <w:pPr>
              <w:spacing w:after="0" w:line="20" w:lineRule="atLeast"/>
              <w:ind w:right="214"/>
              <w:jc w:val="right"/>
              <w:rPr>
                <w:szCs w:val="20"/>
              </w:rPr>
            </w:pPr>
            <w:r>
              <w:rPr>
                <w:szCs w:val="20"/>
              </w:rPr>
              <w:t>60 000</w:t>
            </w:r>
          </w:p>
        </w:tc>
      </w:tr>
      <w:tr w:rsidR="00B55D3D"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Default="00B55D3D" w:rsidP="006D558E">
            <w:pPr>
              <w:spacing w:after="0" w:line="20" w:lineRule="atLeast"/>
              <w:jc w:val="center"/>
              <w:rPr>
                <w:szCs w:val="20"/>
              </w:rPr>
            </w:pPr>
            <w:r>
              <w:rPr>
                <w:szCs w:val="20"/>
              </w:rPr>
              <w:t>2032</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A6486" w:rsidRDefault="00B55D3D" w:rsidP="0058517B">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DC7423">
            <w:pPr>
              <w:spacing w:after="0" w:line="20" w:lineRule="atLeast"/>
              <w:ind w:right="356"/>
              <w:jc w:val="right"/>
              <w:rPr>
                <w:szCs w:val="20"/>
              </w:rPr>
            </w:pPr>
            <w:r w:rsidRPr="004F1E44">
              <w:rPr>
                <w:szCs w:val="20"/>
              </w:rPr>
              <w:t>2 471 305</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4F1E44">
            <w:pPr>
              <w:spacing w:after="0" w:line="20" w:lineRule="atLeast"/>
              <w:ind w:right="214"/>
              <w:jc w:val="right"/>
              <w:rPr>
                <w:szCs w:val="20"/>
              </w:rPr>
            </w:pPr>
            <w:r w:rsidRPr="004F1E44">
              <w:rPr>
                <w:szCs w:val="20"/>
              </w:rPr>
              <w:t>137 487</w:t>
            </w:r>
          </w:p>
        </w:tc>
        <w:tc>
          <w:tcPr>
            <w:tcW w:w="1559" w:type="dxa"/>
            <w:tcBorders>
              <w:top w:val="single" w:sz="4" w:space="0" w:color="auto"/>
              <w:left w:val="nil"/>
              <w:bottom w:val="single" w:sz="4" w:space="0" w:color="auto"/>
              <w:right w:val="single" w:sz="4" w:space="0" w:color="auto"/>
            </w:tcBorders>
            <w:vAlign w:val="bottom"/>
          </w:tcPr>
          <w:p w:rsidR="00B55D3D" w:rsidRPr="00B55D3D" w:rsidRDefault="00B55D3D" w:rsidP="00B55D3D">
            <w:pPr>
              <w:spacing w:after="0" w:line="20" w:lineRule="atLeast"/>
              <w:ind w:right="214"/>
              <w:jc w:val="right"/>
              <w:rPr>
                <w:szCs w:val="20"/>
              </w:rPr>
            </w:pPr>
            <w:r w:rsidRPr="00B55D3D">
              <w:rPr>
                <w:szCs w:val="20"/>
              </w:rPr>
              <w:t>2 278 703</w:t>
            </w:r>
          </w:p>
        </w:tc>
        <w:tc>
          <w:tcPr>
            <w:tcW w:w="1276" w:type="dxa"/>
            <w:tcBorders>
              <w:top w:val="single" w:sz="4" w:space="0" w:color="auto"/>
              <w:left w:val="nil"/>
              <w:bottom w:val="single" w:sz="4" w:space="0" w:color="auto"/>
              <w:right w:val="single" w:sz="4" w:space="0" w:color="auto"/>
            </w:tcBorders>
          </w:tcPr>
          <w:p w:rsidR="00B55D3D" w:rsidRPr="00BE5E92" w:rsidRDefault="00B55D3D" w:rsidP="006D558E">
            <w:pPr>
              <w:spacing w:after="0" w:line="20" w:lineRule="atLeast"/>
              <w:ind w:right="214"/>
              <w:jc w:val="right"/>
              <w:rPr>
                <w:szCs w:val="20"/>
              </w:rPr>
            </w:pPr>
            <w:r>
              <w:rPr>
                <w:szCs w:val="20"/>
              </w:rPr>
              <w:t>60 000</w:t>
            </w:r>
          </w:p>
        </w:tc>
      </w:tr>
      <w:tr w:rsidR="00B55D3D"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Default="00B55D3D" w:rsidP="006D558E">
            <w:pPr>
              <w:spacing w:after="0" w:line="20" w:lineRule="atLeast"/>
              <w:jc w:val="center"/>
              <w:rPr>
                <w:szCs w:val="20"/>
              </w:rPr>
            </w:pPr>
            <w:r>
              <w:rPr>
                <w:szCs w:val="20"/>
              </w:rPr>
              <w:t>2033</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A6486" w:rsidRDefault="00B55D3D" w:rsidP="006D558E">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DC7423">
            <w:pPr>
              <w:spacing w:after="0" w:line="20" w:lineRule="atLeast"/>
              <w:ind w:right="356"/>
              <w:jc w:val="right"/>
              <w:rPr>
                <w:szCs w:val="20"/>
              </w:rPr>
            </w:pPr>
            <w:r w:rsidRPr="004F1E44">
              <w:rPr>
                <w:szCs w:val="20"/>
              </w:rPr>
              <w:t>2 485 542</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4F1E44">
            <w:pPr>
              <w:spacing w:after="0" w:line="20" w:lineRule="atLeast"/>
              <w:ind w:right="214"/>
              <w:jc w:val="right"/>
              <w:rPr>
                <w:szCs w:val="20"/>
              </w:rPr>
            </w:pPr>
            <w:r w:rsidRPr="004F1E44">
              <w:rPr>
                <w:szCs w:val="20"/>
              </w:rPr>
              <w:t>96 902</w:t>
            </w:r>
          </w:p>
        </w:tc>
        <w:tc>
          <w:tcPr>
            <w:tcW w:w="1559" w:type="dxa"/>
            <w:tcBorders>
              <w:top w:val="single" w:sz="4" w:space="0" w:color="auto"/>
              <w:left w:val="nil"/>
              <w:bottom w:val="single" w:sz="4" w:space="0" w:color="auto"/>
              <w:right w:val="single" w:sz="4" w:space="0" w:color="auto"/>
            </w:tcBorders>
            <w:vAlign w:val="bottom"/>
          </w:tcPr>
          <w:p w:rsidR="00B55D3D" w:rsidRPr="00B55D3D" w:rsidRDefault="00B55D3D" w:rsidP="00B55D3D">
            <w:pPr>
              <w:spacing w:after="0" w:line="20" w:lineRule="atLeast"/>
              <w:ind w:right="214"/>
              <w:jc w:val="right"/>
              <w:rPr>
                <w:szCs w:val="20"/>
              </w:rPr>
            </w:pPr>
            <w:r w:rsidRPr="00B55D3D">
              <w:rPr>
                <w:szCs w:val="20"/>
              </w:rPr>
              <w:t>2 279 035</w:t>
            </w:r>
          </w:p>
        </w:tc>
        <w:tc>
          <w:tcPr>
            <w:tcW w:w="1276" w:type="dxa"/>
            <w:tcBorders>
              <w:top w:val="single" w:sz="4" w:space="0" w:color="auto"/>
              <w:left w:val="nil"/>
              <w:bottom w:val="single" w:sz="4" w:space="0" w:color="auto"/>
              <w:right w:val="single" w:sz="4" w:space="0" w:color="auto"/>
            </w:tcBorders>
          </w:tcPr>
          <w:p w:rsidR="00B55D3D" w:rsidRPr="00BE5E92" w:rsidRDefault="00B55D3D" w:rsidP="006D558E">
            <w:pPr>
              <w:spacing w:after="0" w:line="20" w:lineRule="atLeast"/>
              <w:ind w:right="214"/>
              <w:jc w:val="right"/>
              <w:rPr>
                <w:szCs w:val="20"/>
              </w:rPr>
            </w:pPr>
            <w:r>
              <w:rPr>
                <w:szCs w:val="20"/>
              </w:rPr>
              <w:t>60 000</w:t>
            </w:r>
          </w:p>
        </w:tc>
      </w:tr>
      <w:tr w:rsidR="00B55D3D"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Default="00B55D3D" w:rsidP="006D558E">
            <w:pPr>
              <w:spacing w:after="0" w:line="20" w:lineRule="atLeast"/>
              <w:jc w:val="center"/>
              <w:rPr>
                <w:szCs w:val="20"/>
              </w:rPr>
            </w:pPr>
            <w:r>
              <w:rPr>
                <w:szCs w:val="20"/>
              </w:rPr>
              <w:t>2034</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A6486" w:rsidRDefault="00B55D3D" w:rsidP="006D558E">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DC7423">
            <w:pPr>
              <w:spacing w:after="0" w:line="20" w:lineRule="atLeast"/>
              <w:ind w:right="356"/>
              <w:jc w:val="right"/>
              <w:rPr>
                <w:szCs w:val="20"/>
              </w:rPr>
            </w:pPr>
            <w:r w:rsidRPr="004F1E44">
              <w:rPr>
                <w:szCs w:val="20"/>
              </w:rPr>
              <w:t>2 510 397</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4F1E44">
            <w:pPr>
              <w:spacing w:after="0" w:line="20" w:lineRule="atLeast"/>
              <w:ind w:right="214"/>
              <w:jc w:val="right"/>
              <w:rPr>
                <w:szCs w:val="20"/>
              </w:rPr>
            </w:pPr>
            <w:r w:rsidRPr="004F1E44">
              <w:rPr>
                <w:szCs w:val="20"/>
              </w:rPr>
              <w:t>96 902</w:t>
            </w:r>
          </w:p>
        </w:tc>
        <w:tc>
          <w:tcPr>
            <w:tcW w:w="1559" w:type="dxa"/>
            <w:tcBorders>
              <w:top w:val="single" w:sz="4" w:space="0" w:color="auto"/>
              <w:left w:val="nil"/>
              <w:bottom w:val="single" w:sz="4" w:space="0" w:color="auto"/>
              <w:right w:val="single" w:sz="4" w:space="0" w:color="auto"/>
            </w:tcBorders>
            <w:vAlign w:val="bottom"/>
          </w:tcPr>
          <w:p w:rsidR="00B55D3D" w:rsidRPr="00B55D3D" w:rsidRDefault="00B55D3D" w:rsidP="00B55D3D">
            <w:pPr>
              <w:spacing w:after="0" w:line="20" w:lineRule="atLeast"/>
              <w:ind w:right="214"/>
              <w:jc w:val="right"/>
              <w:rPr>
                <w:szCs w:val="20"/>
              </w:rPr>
            </w:pPr>
            <w:r w:rsidRPr="00B55D3D">
              <w:rPr>
                <w:szCs w:val="20"/>
              </w:rPr>
              <w:t>2 301 825</w:t>
            </w:r>
          </w:p>
        </w:tc>
        <w:tc>
          <w:tcPr>
            <w:tcW w:w="1276" w:type="dxa"/>
            <w:tcBorders>
              <w:top w:val="single" w:sz="4" w:space="0" w:color="auto"/>
              <w:left w:val="nil"/>
              <w:bottom w:val="single" w:sz="4" w:space="0" w:color="auto"/>
              <w:right w:val="single" w:sz="4" w:space="0" w:color="auto"/>
            </w:tcBorders>
          </w:tcPr>
          <w:p w:rsidR="00B55D3D" w:rsidRPr="00BE5E92" w:rsidRDefault="00B55D3D" w:rsidP="006D558E">
            <w:pPr>
              <w:spacing w:after="0" w:line="20" w:lineRule="atLeast"/>
              <w:ind w:right="214"/>
              <w:jc w:val="right"/>
              <w:rPr>
                <w:szCs w:val="20"/>
              </w:rPr>
            </w:pPr>
            <w:r>
              <w:rPr>
                <w:szCs w:val="20"/>
              </w:rPr>
              <w:t>60 000</w:t>
            </w:r>
          </w:p>
        </w:tc>
      </w:tr>
      <w:tr w:rsidR="00B55D3D"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Default="00B55D3D" w:rsidP="006D558E">
            <w:pPr>
              <w:spacing w:after="0" w:line="20" w:lineRule="atLeast"/>
              <w:jc w:val="center"/>
              <w:rPr>
                <w:szCs w:val="20"/>
              </w:rPr>
            </w:pPr>
            <w:r>
              <w:rPr>
                <w:szCs w:val="20"/>
              </w:rPr>
              <w:t>2035</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A6486" w:rsidRDefault="00B55D3D" w:rsidP="006D558E">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DC7423">
            <w:pPr>
              <w:spacing w:after="0" w:line="20" w:lineRule="atLeast"/>
              <w:ind w:right="356"/>
              <w:jc w:val="right"/>
              <w:rPr>
                <w:szCs w:val="20"/>
              </w:rPr>
            </w:pPr>
            <w:r w:rsidRPr="004F1E44">
              <w:rPr>
                <w:szCs w:val="20"/>
              </w:rPr>
              <w:t>2 531 577</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4F1E44">
            <w:pPr>
              <w:spacing w:after="0" w:line="20" w:lineRule="atLeast"/>
              <w:ind w:right="214"/>
              <w:jc w:val="right"/>
              <w:rPr>
                <w:szCs w:val="20"/>
              </w:rPr>
            </w:pPr>
            <w:r w:rsidRPr="004F1E44">
              <w:rPr>
                <w:szCs w:val="20"/>
              </w:rPr>
              <w:t>62 292</w:t>
            </w:r>
          </w:p>
        </w:tc>
        <w:tc>
          <w:tcPr>
            <w:tcW w:w="1559" w:type="dxa"/>
            <w:tcBorders>
              <w:top w:val="single" w:sz="4" w:space="0" w:color="auto"/>
              <w:left w:val="nil"/>
              <w:bottom w:val="single" w:sz="4" w:space="0" w:color="auto"/>
              <w:right w:val="single" w:sz="4" w:space="0" w:color="auto"/>
            </w:tcBorders>
            <w:vAlign w:val="bottom"/>
          </w:tcPr>
          <w:p w:rsidR="00B55D3D" w:rsidRPr="00B55D3D" w:rsidRDefault="00B55D3D" w:rsidP="00B55D3D">
            <w:pPr>
              <w:spacing w:after="0" w:line="20" w:lineRule="atLeast"/>
              <w:ind w:right="214"/>
              <w:jc w:val="right"/>
              <w:rPr>
                <w:szCs w:val="20"/>
              </w:rPr>
            </w:pPr>
            <w:r w:rsidRPr="00B55D3D">
              <w:rPr>
                <w:szCs w:val="20"/>
              </w:rPr>
              <w:t>2 324 843</w:t>
            </w:r>
          </w:p>
        </w:tc>
        <w:tc>
          <w:tcPr>
            <w:tcW w:w="1276" w:type="dxa"/>
            <w:tcBorders>
              <w:top w:val="single" w:sz="4" w:space="0" w:color="auto"/>
              <w:left w:val="nil"/>
              <w:bottom w:val="single" w:sz="4" w:space="0" w:color="auto"/>
              <w:right w:val="single" w:sz="4" w:space="0" w:color="auto"/>
            </w:tcBorders>
          </w:tcPr>
          <w:p w:rsidR="00B55D3D" w:rsidRPr="00BE5E92" w:rsidRDefault="00B55D3D" w:rsidP="006D558E">
            <w:pPr>
              <w:spacing w:after="0" w:line="20" w:lineRule="atLeast"/>
              <w:ind w:right="214"/>
              <w:jc w:val="right"/>
              <w:rPr>
                <w:szCs w:val="20"/>
              </w:rPr>
            </w:pPr>
            <w:r>
              <w:rPr>
                <w:szCs w:val="20"/>
              </w:rPr>
              <w:t>60 000</w:t>
            </w:r>
          </w:p>
        </w:tc>
      </w:tr>
      <w:tr w:rsidR="00B55D3D"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Default="00B55D3D" w:rsidP="006D558E">
            <w:pPr>
              <w:spacing w:after="0" w:line="20" w:lineRule="atLeast"/>
              <w:jc w:val="center"/>
              <w:rPr>
                <w:szCs w:val="20"/>
              </w:rPr>
            </w:pPr>
            <w:r>
              <w:rPr>
                <w:szCs w:val="20"/>
              </w:rPr>
              <w:t>2036</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A6486" w:rsidRDefault="00B55D3D" w:rsidP="006D558E">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DC7423">
            <w:pPr>
              <w:spacing w:after="0" w:line="20" w:lineRule="atLeast"/>
              <w:ind w:right="356"/>
              <w:jc w:val="right"/>
              <w:rPr>
                <w:szCs w:val="20"/>
              </w:rPr>
            </w:pPr>
            <w:r w:rsidRPr="004F1E44">
              <w:rPr>
                <w:szCs w:val="20"/>
              </w:rPr>
              <w:t>2 603 908</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4F1E44">
            <w:pPr>
              <w:spacing w:after="0" w:line="20" w:lineRule="atLeast"/>
              <w:ind w:right="214"/>
              <w:jc w:val="right"/>
              <w:rPr>
                <w:szCs w:val="20"/>
              </w:rPr>
            </w:pPr>
            <w:r w:rsidRPr="004F1E44">
              <w:rPr>
                <w:szCs w:val="20"/>
              </w:rPr>
              <w:t>62 292</w:t>
            </w:r>
          </w:p>
        </w:tc>
        <w:tc>
          <w:tcPr>
            <w:tcW w:w="1559" w:type="dxa"/>
            <w:tcBorders>
              <w:top w:val="single" w:sz="4" w:space="0" w:color="auto"/>
              <w:left w:val="nil"/>
              <w:bottom w:val="single" w:sz="4" w:space="0" w:color="auto"/>
              <w:right w:val="single" w:sz="4" w:space="0" w:color="auto"/>
            </w:tcBorders>
            <w:vAlign w:val="bottom"/>
          </w:tcPr>
          <w:p w:rsidR="00B55D3D" w:rsidRPr="00B55D3D" w:rsidRDefault="00B55D3D" w:rsidP="00B55D3D">
            <w:pPr>
              <w:spacing w:after="0" w:line="20" w:lineRule="atLeast"/>
              <w:ind w:right="214"/>
              <w:jc w:val="right"/>
              <w:rPr>
                <w:szCs w:val="20"/>
              </w:rPr>
            </w:pPr>
            <w:r w:rsidRPr="00B55D3D">
              <w:rPr>
                <w:szCs w:val="20"/>
              </w:rPr>
              <w:t>2 376 046</w:t>
            </w:r>
          </w:p>
        </w:tc>
        <w:tc>
          <w:tcPr>
            <w:tcW w:w="1276" w:type="dxa"/>
            <w:tcBorders>
              <w:top w:val="single" w:sz="4" w:space="0" w:color="auto"/>
              <w:left w:val="nil"/>
              <w:bottom w:val="single" w:sz="4" w:space="0" w:color="auto"/>
              <w:right w:val="single" w:sz="4" w:space="0" w:color="auto"/>
            </w:tcBorders>
          </w:tcPr>
          <w:p w:rsidR="00B55D3D" w:rsidRPr="00BE5E92" w:rsidRDefault="00B55D3D" w:rsidP="006D558E">
            <w:pPr>
              <w:spacing w:after="0" w:line="20" w:lineRule="atLeast"/>
              <w:ind w:right="214"/>
              <w:jc w:val="right"/>
              <w:rPr>
                <w:szCs w:val="20"/>
              </w:rPr>
            </w:pPr>
            <w:r>
              <w:rPr>
                <w:szCs w:val="20"/>
              </w:rPr>
              <w:t>60 000</w:t>
            </w:r>
          </w:p>
        </w:tc>
      </w:tr>
      <w:tr w:rsidR="00B55D3D"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Default="00B55D3D" w:rsidP="006D558E">
            <w:pPr>
              <w:spacing w:after="0" w:line="20" w:lineRule="atLeast"/>
              <w:jc w:val="center"/>
              <w:rPr>
                <w:szCs w:val="20"/>
              </w:rPr>
            </w:pPr>
            <w:r>
              <w:rPr>
                <w:szCs w:val="20"/>
              </w:rPr>
              <w:t>2037</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A6486" w:rsidRDefault="00B55D3D" w:rsidP="006D558E">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DC7423">
            <w:pPr>
              <w:spacing w:after="0" w:line="20" w:lineRule="atLeast"/>
              <w:ind w:right="356"/>
              <w:jc w:val="right"/>
              <w:rPr>
                <w:szCs w:val="20"/>
              </w:rPr>
            </w:pPr>
            <w:r w:rsidRPr="004F1E44">
              <w:rPr>
                <w:szCs w:val="20"/>
              </w:rPr>
              <w:t>2 629 947</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4F1E44">
            <w:pPr>
              <w:spacing w:after="0" w:line="20" w:lineRule="atLeast"/>
              <w:ind w:right="214"/>
              <w:jc w:val="right"/>
              <w:rPr>
                <w:szCs w:val="20"/>
              </w:rPr>
            </w:pPr>
            <w:r w:rsidRPr="004F1E44">
              <w:rPr>
                <w:szCs w:val="20"/>
              </w:rPr>
              <w:t>0</w:t>
            </w:r>
          </w:p>
        </w:tc>
        <w:tc>
          <w:tcPr>
            <w:tcW w:w="1559" w:type="dxa"/>
            <w:tcBorders>
              <w:top w:val="single" w:sz="4" w:space="0" w:color="auto"/>
              <w:left w:val="nil"/>
              <w:bottom w:val="single" w:sz="4" w:space="0" w:color="auto"/>
              <w:right w:val="single" w:sz="4" w:space="0" w:color="auto"/>
            </w:tcBorders>
            <w:vAlign w:val="bottom"/>
          </w:tcPr>
          <w:p w:rsidR="00B55D3D" w:rsidRPr="00B55D3D" w:rsidRDefault="00B55D3D" w:rsidP="00B55D3D">
            <w:pPr>
              <w:spacing w:after="0" w:line="20" w:lineRule="atLeast"/>
              <w:ind w:right="214"/>
              <w:jc w:val="right"/>
              <w:rPr>
                <w:szCs w:val="20"/>
              </w:rPr>
            </w:pPr>
            <w:r w:rsidRPr="00B55D3D">
              <w:rPr>
                <w:szCs w:val="20"/>
              </w:rPr>
              <w:t>2 399 807</w:t>
            </w:r>
          </w:p>
        </w:tc>
        <w:tc>
          <w:tcPr>
            <w:tcW w:w="1276" w:type="dxa"/>
            <w:tcBorders>
              <w:top w:val="single" w:sz="4" w:space="0" w:color="auto"/>
              <w:left w:val="nil"/>
              <w:bottom w:val="single" w:sz="4" w:space="0" w:color="auto"/>
              <w:right w:val="single" w:sz="4" w:space="0" w:color="auto"/>
            </w:tcBorders>
          </w:tcPr>
          <w:p w:rsidR="00B55D3D" w:rsidRPr="00BE5E92" w:rsidRDefault="00B55D3D" w:rsidP="006D558E">
            <w:pPr>
              <w:spacing w:after="0" w:line="20" w:lineRule="atLeast"/>
              <w:ind w:right="214"/>
              <w:jc w:val="right"/>
              <w:rPr>
                <w:szCs w:val="20"/>
              </w:rPr>
            </w:pPr>
            <w:r>
              <w:rPr>
                <w:szCs w:val="20"/>
              </w:rPr>
              <w:t>60 000</w:t>
            </w:r>
          </w:p>
        </w:tc>
      </w:tr>
      <w:tr w:rsidR="00B55D3D"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Default="00B55D3D" w:rsidP="006D558E">
            <w:pPr>
              <w:spacing w:after="0" w:line="20" w:lineRule="atLeast"/>
              <w:jc w:val="center"/>
              <w:rPr>
                <w:szCs w:val="20"/>
              </w:rPr>
            </w:pPr>
            <w:r>
              <w:rPr>
                <w:szCs w:val="20"/>
              </w:rPr>
              <w:t>2038</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A6486" w:rsidRDefault="00B55D3D" w:rsidP="006D558E">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DC7423">
            <w:pPr>
              <w:spacing w:after="0" w:line="20" w:lineRule="atLeast"/>
              <w:ind w:right="356"/>
              <w:jc w:val="right"/>
              <w:rPr>
                <w:szCs w:val="20"/>
              </w:rPr>
            </w:pPr>
            <w:r w:rsidRPr="004F1E44">
              <w:rPr>
                <w:szCs w:val="20"/>
              </w:rPr>
              <w:t>2 659 658</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4F1E44">
            <w:pPr>
              <w:spacing w:after="0" w:line="20" w:lineRule="atLeast"/>
              <w:ind w:right="214"/>
              <w:jc w:val="right"/>
              <w:rPr>
                <w:szCs w:val="20"/>
              </w:rPr>
            </w:pPr>
            <w:r w:rsidRPr="004F1E44">
              <w:rPr>
                <w:szCs w:val="20"/>
              </w:rPr>
              <w:t>0</w:t>
            </w:r>
          </w:p>
        </w:tc>
        <w:tc>
          <w:tcPr>
            <w:tcW w:w="1559" w:type="dxa"/>
            <w:tcBorders>
              <w:top w:val="single" w:sz="4" w:space="0" w:color="auto"/>
              <w:left w:val="nil"/>
              <w:bottom w:val="single" w:sz="4" w:space="0" w:color="auto"/>
              <w:right w:val="single" w:sz="4" w:space="0" w:color="auto"/>
            </w:tcBorders>
            <w:vAlign w:val="bottom"/>
          </w:tcPr>
          <w:p w:rsidR="00B55D3D" w:rsidRPr="00B55D3D" w:rsidRDefault="00B55D3D" w:rsidP="00B55D3D">
            <w:pPr>
              <w:spacing w:after="0" w:line="20" w:lineRule="atLeast"/>
              <w:ind w:right="214"/>
              <w:jc w:val="right"/>
              <w:rPr>
                <w:szCs w:val="20"/>
              </w:rPr>
            </w:pPr>
            <w:r w:rsidRPr="00B55D3D">
              <w:rPr>
                <w:szCs w:val="20"/>
              </w:rPr>
              <w:t>2 388 767</w:t>
            </w:r>
          </w:p>
        </w:tc>
        <w:tc>
          <w:tcPr>
            <w:tcW w:w="1276" w:type="dxa"/>
            <w:tcBorders>
              <w:top w:val="single" w:sz="4" w:space="0" w:color="auto"/>
              <w:left w:val="nil"/>
              <w:bottom w:val="single" w:sz="4" w:space="0" w:color="auto"/>
              <w:right w:val="single" w:sz="4" w:space="0" w:color="auto"/>
            </w:tcBorders>
          </w:tcPr>
          <w:p w:rsidR="00B55D3D" w:rsidRPr="00BE5E92" w:rsidRDefault="00B55D3D" w:rsidP="006D558E">
            <w:pPr>
              <w:spacing w:after="0" w:line="20" w:lineRule="atLeast"/>
              <w:ind w:right="214"/>
              <w:jc w:val="right"/>
              <w:rPr>
                <w:szCs w:val="20"/>
              </w:rPr>
            </w:pPr>
            <w:r>
              <w:rPr>
                <w:szCs w:val="20"/>
              </w:rPr>
              <w:t>60 000</w:t>
            </w:r>
          </w:p>
        </w:tc>
      </w:tr>
      <w:tr w:rsidR="00B55D3D"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Default="00B55D3D" w:rsidP="006D558E">
            <w:pPr>
              <w:spacing w:after="0" w:line="20" w:lineRule="atLeast"/>
              <w:jc w:val="center"/>
              <w:rPr>
                <w:szCs w:val="20"/>
              </w:rPr>
            </w:pPr>
            <w:r>
              <w:rPr>
                <w:szCs w:val="20"/>
              </w:rPr>
              <w:t>2039</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A6486" w:rsidRDefault="00B55D3D" w:rsidP="006D558E">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DC7423">
            <w:pPr>
              <w:spacing w:after="0" w:line="20" w:lineRule="atLeast"/>
              <w:ind w:right="356"/>
              <w:jc w:val="right"/>
              <w:rPr>
                <w:szCs w:val="20"/>
              </w:rPr>
            </w:pPr>
            <w:r w:rsidRPr="004F1E44">
              <w:rPr>
                <w:szCs w:val="20"/>
              </w:rPr>
              <w:t>2 686 254</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4F1E44">
            <w:pPr>
              <w:spacing w:after="0" w:line="20" w:lineRule="atLeast"/>
              <w:ind w:right="214"/>
              <w:jc w:val="right"/>
              <w:rPr>
                <w:szCs w:val="20"/>
              </w:rPr>
            </w:pPr>
            <w:r w:rsidRPr="004F1E44">
              <w:rPr>
                <w:szCs w:val="20"/>
              </w:rPr>
              <w:t>0</w:t>
            </w:r>
          </w:p>
        </w:tc>
        <w:tc>
          <w:tcPr>
            <w:tcW w:w="1559" w:type="dxa"/>
            <w:tcBorders>
              <w:top w:val="single" w:sz="4" w:space="0" w:color="auto"/>
              <w:left w:val="nil"/>
              <w:bottom w:val="single" w:sz="4" w:space="0" w:color="auto"/>
              <w:right w:val="single" w:sz="4" w:space="0" w:color="auto"/>
            </w:tcBorders>
            <w:vAlign w:val="bottom"/>
          </w:tcPr>
          <w:p w:rsidR="00B55D3D" w:rsidRPr="00B55D3D" w:rsidRDefault="00B55D3D" w:rsidP="00B55D3D">
            <w:pPr>
              <w:spacing w:after="0" w:line="20" w:lineRule="atLeast"/>
              <w:ind w:right="214"/>
              <w:jc w:val="right"/>
              <w:rPr>
                <w:szCs w:val="20"/>
              </w:rPr>
            </w:pPr>
            <w:r w:rsidRPr="00B55D3D">
              <w:rPr>
                <w:szCs w:val="20"/>
              </w:rPr>
              <w:t>2 412 654</w:t>
            </w:r>
          </w:p>
        </w:tc>
        <w:tc>
          <w:tcPr>
            <w:tcW w:w="1276" w:type="dxa"/>
            <w:tcBorders>
              <w:top w:val="single" w:sz="4" w:space="0" w:color="auto"/>
              <w:left w:val="nil"/>
              <w:bottom w:val="single" w:sz="4" w:space="0" w:color="auto"/>
              <w:right w:val="single" w:sz="4" w:space="0" w:color="auto"/>
            </w:tcBorders>
          </w:tcPr>
          <w:p w:rsidR="00B55D3D" w:rsidRPr="00BE5E92" w:rsidRDefault="00B55D3D" w:rsidP="006D558E">
            <w:pPr>
              <w:spacing w:after="0" w:line="20" w:lineRule="atLeast"/>
              <w:ind w:right="214"/>
              <w:jc w:val="right"/>
              <w:rPr>
                <w:szCs w:val="20"/>
              </w:rPr>
            </w:pPr>
            <w:r>
              <w:rPr>
                <w:szCs w:val="20"/>
              </w:rPr>
              <w:t>60 000</w:t>
            </w:r>
          </w:p>
        </w:tc>
      </w:tr>
      <w:tr w:rsidR="00B55D3D"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Default="00B55D3D" w:rsidP="006D558E">
            <w:pPr>
              <w:spacing w:after="0" w:line="20" w:lineRule="atLeast"/>
              <w:jc w:val="center"/>
              <w:rPr>
                <w:szCs w:val="20"/>
              </w:rPr>
            </w:pPr>
            <w:r>
              <w:rPr>
                <w:szCs w:val="20"/>
              </w:rPr>
              <w:t>2040</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A6486" w:rsidRDefault="00B55D3D" w:rsidP="006D558E">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DC7423">
            <w:pPr>
              <w:spacing w:after="0" w:line="20" w:lineRule="atLeast"/>
              <w:ind w:right="356"/>
              <w:jc w:val="right"/>
              <w:rPr>
                <w:szCs w:val="20"/>
              </w:rPr>
            </w:pPr>
            <w:r w:rsidRPr="004F1E44">
              <w:rPr>
                <w:szCs w:val="20"/>
              </w:rPr>
              <w:t>2 713 117</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4F1E44">
            <w:pPr>
              <w:spacing w:after="0" w:line="20" w:lineRule="atLeast"/>
              <w:ind w:right="214"/>
              <w:jc w:val="right"/>
              <w:rPr>
                <w:szCs w:val="20"/>
              </w:rPr>
            </w:pPr>
            <w:r w:rsidRPr="004F1E44">
              <w:rPr>
                <w:szCs w:val="20"/>
              </w:rPr>
              <w:t>0</w:t>
            </w:r>
          </w:p>
        </w:tc>
        <w:tc>
          <w:tcPr>
            <w:tcW w:w="1559" w:type="dxa"/>
            <w:tcBorders>
              <w:top w:val="single" w:sz="4" w:space="0" w:color="auto"/>
              <w:left w:val="nil"/>
              <w:bottom w:val="single" w:sz="4" w:space="0" w:color="auto"/>
              <w:right w:val="single" w:sz="4" w:space="0" w:color="auto"/>
            </w:tcBorders>
            <w:vAlign w:val="bottom"/>
          </w:tcPr>
          <w:p w:rsidR="00B55D3D" w:rsidRPr="00B55D3D" w:rsidRDefault="00B55D3D" w:rsidP="00B55D3D">
            <w:pPr>
              <w:spacing w:after="0" w:line="20" w:lineRule="atLeast"/>
              <w:ind w:right="214"/>
              <w:jc w:val="right"/>
              <w:rPr>
                <w:szCs w:val="20"/>
              </w:rPr>
            </w:pPr>
            <w:r w:rsidRPr="00B55D3D">
              <w:rPr>
                <w:szCs w:val="20"/>
              </w:rPr>
              <w:t>2 436 781</w:t>
            </w:r>
          </w:p>
        </w:tc>
        <w:tc>
          <w:tcPr>
            <w:tcW w:w="1276" w:type="dxa"/>
            <w:tcBorders>
              <w:top w:val="single" w:sz="4" w:space="0" w:color="auto"/>
              <w:left w:val="nil"/>
              <w:bottom w:val="single" w:sz="4" w:space="0" w:color="auto"/>
              <w:right w:val="single" w:sz="4" w:space="0" w:color="auto"/>
            </w:tcBorders>
          </w:tcPr>
          <w:p w:rsidR="00B55D3D" w:rsidRPr="00BE5E92" w:rsidRDefault="00B55D3D" w:rsidP="006D558E">
            <w:pPr>
              <w:spacing w:after="0" w:line="20" w:lineRule="atLeast"/>
              <w:ind w:right="214"/>
              <w:jc w:val="right"/>
              <w:rPr>
                <w:szCs w:val="20"/>
              </w:rPr>
            </w:pPr>
            <w:r>
              <w:rPr>
                <w:szCs w:val="20"/>
              </w:rPr>
              <w:t>60 000</w:t>
            </w:r>
          </w:p>
        </w:tc>
      </w:tr>
      <w:tr w:rsidR="00B55D3D"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Default="00B55D3D" w:rsidP="006D558E">
            <w:pPr>
              <w:spacing w:after="0" w:line="20" w:lineRule="atLeast"/>
              <w:jc w:val="center"/>
              <w:rPr>
                <w:szCs w:val="20"/>
              </w:rPr>
            </w:pPr>
            <w:r>
              <w:rPr>
                <w:szCs w:val="20"/>
              </w:rPr>
              <w:t>2041</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A6486" w:rsidRDefault="00B55D3D" w:rsidP="006D558E">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DC7423">
            <w:pPr>
              <w:spacing w:after="0" w:line="20" w:lineRule="atLeast"/>
              <w:ind w:right="356"/>
              <w:jc w:val="right"/>
              <w:rPr>
                <w:szCs w:val="20"/>
              </w:rPr>
            </w:pPr>
            <w:r w:rsidRPr="004F1E44">
              <w:rPr>
                <w:szCs w:val="20"/>
              </w:rPr>
              <w:t>2 740 248</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4F1E44">
            <w:pPr>
              <w:spacing w:after="0" w:line="20" w:lineRule="atLeast"/>
              <w:ind w:right="214"/>
              <w:jc w:val="right"/>
              <w:rPr>
                <w:szCs w:val="20"/>
              </w:rPr>
            </w:pPr>
            <w:r w:rsidRPr="004F1E44">
              <w:rPr>
                <w:szCs w:val="20"/>
              </w:rPr>
              <w:t>0</w:t>
            </w:r>
          </w:p>
        </w:tc>
        <w:tc>
          <w:tcPr>
            <w:tcW w:w="1559" w:type="dxa"/>
            <w:tcBorders>
              <w:top w:val="single" w:sz="4" w:space="0" w:color="auto"/>
              <w:left w:val="nil"/>
              <w:bottom w:val="single" w:sz="4" w:space="0" w:color="auto"/>
              <w:right w:val="single" w:sz="4" w:space="0" w:color="auto"/>
            </w:tcBorders>
            <w:vAlign w:val="bottom"/>
          </w:tcPr>
          <w:p w:rsidR="00B55D3D" w:rsidRPr="00B55D3D" w:rsidRDefault="00B55D3D" w:rsidP="00B55D3D">
            <w:pPr>
              <w:spacing w:after="0" w:line="20" w:lineRule="atLeast"/>
              <w:ind w:right="214"/>
              <w:jc w:val="right"/>
              <w:rPr>
                <w:szCs w:val="20"/>
              </w:rPr>
            </w:pPr>
            <w:r w:rsidRPr="00B55D3D">
              <w:rPr>
                <w:szCs w:val="20"/>
              </w:rPr>
              <w:t>2 461 149</w:t>
            </w:r>
          </w:p>
        </w:tc>
        <w:tc>
          <w:tcPr>
            <w:tcW w:w="1276" w:type="dxa"/>
            <w:tcBorders>
              <w:top w:val="single" w:sz="4" w:space="0" w:color="auto"/>
              <w:left w:val="nil"/>
              <w:bottom w:val="single" w:sz="4" w:space="0" w:color="auto"/>
              <w:right w:val="single" w:sz="4" w:space="0" w:color="auto"/>
            </w:tcBorders>
          </w:tcPr>
          <w:p w:rsidR="00B55D3D" w:rsidRPr="00BE5E92" w:rsidRDefault="00B55D3D" w:rsidP="006D558E">
            <w:pPr>
              <w:spacing w:after="0" w:line="20" w:lineRule="atLeast"/>
              <w:ind w:right="214"/>
              <w:jc w:val="right"/>
              <w:rPr>
                <w:szCs w:val="20"/>
              </w:rPr>
            </w:pPr>
            <w:r>
              <w:rPr>
                <w:szCs w:val="20"/>
              </w:rPr>
              <w:t>60 000</w:t>
            </w:r>
          </w:p>
        </w:tc>
      </w:tr>
      <w:tr w:rsidR="00B55D3D"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Default="00B55D3D" w:rsidP="006D558E">
            <w:pPr>
              <w:spacing w:after="0" w:line="20" w:lineRule="atLeast"/>
              <w:jc w:val="center"/>
              <w:rPr>
                <w:szCs w:val="20"/>
              </w:rPr>
            </w:pPr>
            <w:r>
              <w:rPr>
                <w:szCs w:val="20"/>
              </w:rPr>
              <w:t>2042</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A6486" w:rsidRDefault="00B55D3D" w:rsidP="006D558E">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DC7423">
            <w:pPr>
              <w:spacing w:after="0" w:line="20" w:lineRule="atLeast"/>
              <w:ind w:right="356"/>
              <w:jc w:val="right"/>
              <w:rPr>
                <w:szCs w:val="20"/>
              </w:rPr>
            </w:pPr>
            <w:r w:rsidRPr="004F1E44">
              <w:rPr>
                <w:szCs w:val="20"/>
              </w:rPr>
              <w:t>2 767 650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4F1E44">
            <w:pPr>
              <w:spacing w:after="0" w:line="20" w:lineRule="atLeast"/>
              <w:ind w:right="214"/>
              <w:jc w:val="right"/>
              <w:rPr>
                <w:szCs w:val="20"/>
              </w:rPr>
            </w:pPr>
            <w:r w:rsidRPr="004F1E44">
              <w:rPr>
                <w:szCs w:val="20"/>
              </w:rPr>
              <w:t>0</w:t>
            </w:r>
          </w:p>
        </w:tc>
        <w:tc>
          <w:tcPr>
            <w:tcW w:w="1559" w:type="dxa"/>
            <w:tcBorders>
              <w:top w:val="single" w:sz="4" w:space="0" w:color="auto"/>
              <w:left w:val="nil"/>
              <w:bottom w:val="single" w:sz="4" w:space="0" w:color="auto"/>
              <w:right w:val="single" w:sz="4" w:space="0" w:color="auto"/>
            </w:tcBorders>
            <w:vAlign w:val="bottom"/>
          </w:tcPr>
          <w:p w:rsidR="00B55D3D" w:rsidRPr="00B55D3D" w:rsidRDefault="00B55D3D" w:rsidP="00B55D3D">
            <w:pPr>
              <w:spacing w:after="0" w:line="20" w:lineRule="atLeast"/>
              <w:ind w:right="214"/>
              <w:jc w:val="right"/>
              <w:rPr>
                <w:szCs w:val="20"/>
              </w:rPr>
            </w:pPr>
            <w:r w:rsidRPr="00B55D3D">
              <w:rPr>
                <w:szCs w:val="20"/>
              </w:rPr>
              <w:t>2 485 760</w:t>
            </w:r>
          </w:p>
        </w:tc>
        <w:tc>
          <w:tcPr>
            <w:tcW w:w="1276" w:type="dxa"/>
            <w:tcBorders>
              <w:top w:val="single" w:sz="4" w:space="0" w:color="auto"/>
              <w:left w:val="nil"/>
              <w:bottom w:val="single" w:sz="4" w:space="0" w:color="auto"/>
              <w:right w:val="single" w:sz="4" w:space="0" w:color="auto"/>
            </w:tcBorders>
          </w:tcPr>
          <w:p w:rsidR="00B55D3D" w:rsidRPr="00BE5E92" w:rsidRDefault="00B55D3D" w:rsidP="006D558E">
            <w:pPr>
              <w:spacing w:after="0" w:line="20" w:lineRule="atLeast"/>
              <w:ind w:right="214"/>
              <w:jc w:val="right"/>
              <w:rPr>
                <w:szCs w:val="20"/>
              </w:rPr>
            </w:pPr>
            <w:r>
              <w:rPr>
                <w:szCs w:val="20"/>
              </w:rPr>
              <w:t>60 000</w:t>
            </w:r>
          </w:p>
        </w:tc>
      </w:tr>
      <w:tr w:rsidR="00B55D3D"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Default="00B55D3D" w:rsidP="006D558E">
            <w:pPr>
              <w:spacing w:after="0" w:line="20" w:lineRule="atLeast"/>
              <w:jc w:val="center"/>
              <w:rPr>
                <w:szCs w:val="20"/>
              </w:rPr>
            </w:pPr>
            <w:r>
              <w:rPr>
                <w:szCs w:val="20"/>
              </w:rPr>
              <w:t>2043</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A6486" w:rsidRDefault="00B55D3D" w:rsidP="006D558E">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DC7423">
            <w:pPr>
              <w:spacing w:after="0" w:line="20" w:lineRule="atLeast"/>
              <w:ind w:right="356"/>
              <w:jc w:val="right"/>
              <w:rPr>
                <w:szCs w:val="20"/>
              </w:rPr>
            </w:pPr>
            <w:r w:rsidRPr="004F1E44">
              <w:rPr>
                <w:szCs w:val="20"/>
              </w:rPr>
              <w:t>2 795 327</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4F1E44">
            <w:pPr>
              <w:spacing w:after="0" w:line="20" w:lineRule="atLeast"/>
              <w:ind w:right="214"/>
              <w:jc w:val="right"/>
              <w:rPr>
                <w:szCs w:val="20"/>
              </w:rPr>
            </w:pPr>
            <w:r w:rsidRPr="004F1E44">
              <w:rPr>
                <w:szCs w:val="20"/>
              </w:rPr>
              <w:t>0</w:t>
            </w:r>
          </w:p>
        </w:tc>
        <w:tc>
          <w:tcPr>
            <w:tcW w:w="1559" w:type="dxa"/>
            <w:tcBorders>
              <w:top w:val="single" w:sz="4" w:space="0" w:color="auto"/>
              <w:left w:val="nil"/>
              <w:bottom w:val="single" w:sz="4" w:space="0" w:color="auto"/>
              <w:right w:val="single" w:sz="4" w:space="0" w:color="auto"/>
            </w:tcBorders>
            <w:vAlign w:val="bottom"/>
          </w:tcPr>
          <w:p w:rsidR="00B55D3D" w:rsidRPr="00B55D3D" w:rsidRDefault="00B55D3D" w:rsidP="00B55D3D">
            <w:pPr>
              <w:spacing w:after="0" w:line="20" w:lineRule="atLeast"/>
              <w:ind w:right="214"/>
              <w:jc w:val="right"/>
              <w:rPr>
                <w:szCs w:val="20"/>
              </w:rPr>
            </w:pPr>
            <w:r w:rsidRPr="00B55D3D">
              <w:rPr>
                <w:szCs w:val="20"/>
              </w:rPr>
              <w:t>2 510 618</w:t>
            </w:r>
          </w:p>
        </w:tc>
        <w:tc>
          <w:tcPr>
            <w:tcW w:w="1276" w:type="dxa"/>
            <w:tcBorders>
              <w:top w:val="single" w:sz="4" w:space="0" w:color="auto"/>
              <w:left w:val="nil"/>
              <w:bottom w:val="single" w:sz="4" w:space="0" w:color="auto"/>
              <w:right w:val="single" w:sz="4" w:space="0" w:color="auto"/>
            </w:tcBorders>
          </w:tcPr>
          <w:p w:rsidR="00B55D3D" w:rsidRPr="00BE5E92" w:rsidRDefault="00B55D3D" w:rsidP="006D558E">
            <w:pPr>
              <w:spacing w:after="0" w:line="20" w:lineRule="atLeast"/>
              <w:ind w:right="214"/>
              <w:jc w:val="right"/>
              <w:rPr>
                <w:szCs w:val="20"/>
              </w:rPr>
            </w:pPr>
            <w:r>
              <w:rPr>
                <w:szCs w:val="20"/>
              </w:rPr>
              <w:t>60 000</w:t>
            </w:r>
          </w:p>
        </w:tc>
      </w:tr>
      <w:tr w:rsidR="00B55D3D"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Default="00B55D3D" w:rsidP="006D558E">
            <w:pPr>
              <w:spacing w:after="0" w:line="20" w:lineRule="atLeast"/>
              <w:jc w:val="center"/>
              <w:rPr>
                <w:szCs w:val="20"/>
              </w:rPr>
            </w:pPr>
            <w:r>
              <w:rPr>
                <w:szCs w:val="20"/>
              </w:rPr>
              <w:t>2044</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A6486" w:rsidRDefault="00B55D3D" w:rsidP="006D558E">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DC7423">
            <w:pPr>
              <w:spacing w:after="0" w:line="20" w:lineRule="atLeast"/>
              <w:ind w:right="356"/>
              <w:jc w:val="right"/>
              <w:rPr>
                <w:szCs w:val="20"/>
              </w:rPr>
            </w:pPr>
            <w:r w:rsidRPr="004F1E44">
              <w:rPr>
                <w:szCs w:val="20"/>
              </w:rPr>
              <w:t>2 823 280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4F1E44">
            <w:pPr>
              <w:spacing w:after="0" w:line="20" w:lineRule="atLeast"/>
              <w:ind w:right="214"/>
              <w:jc w:val="right"/>
              <w:rPr>
                <w:szCs w:val="20"/>
              </w:rPr>
            </w:pPr>
            <w:r w:rsidRPr="004F1E44">
              <w:rPr>
                <w:szCs w:val="20"/>
              </w:rPr>
              <w:t>0</w:t>
            </w:r>
          </w:p>
        </w:tc>
        <w:tc>
          <w:tcPr>
            <w:tcW w:w="1559" w:type="dxa"/>
            <w:tcBorders>
              <w:top w:val="single" w:sz="4" w:space="0" w:color="auto"/>
              <w:left w:val="nil"/>
              <w:bottom w:val="single" w:sz="4" w:space="0" w:color="auto"/>
              <w:right w:val="single" w:sz="4" w:space="0" w:color="auto"/>
            </w:tcBorders>
            <w:vAlign w:val="bottom"/>
          </w:tcPr>
          <w:p w:rsidR="00B55D3D" w:rsidRPr="00B55D3D" w:rsidRDefault="00B55D3D" w:rsidP="00B55D3D">
            <w:pPr>
              <w:spacing w:after="0" w:line="20" w:lineRule="atLeast"/>
              <w:ind w:right="214"/>
              <w:jc w:val="right"/>
              <w:rPr>
                <w:szCs w:val="20"/>
              </w:rPr>
            </w:pPr>
            <w:r w:rsidRPr="00B55D3D">
              <w:rPr>
                <w:szCs w:val="20"/>
              </w:rPr>
              <w:t>2 535 724</w:t>
            </w:r>
          </w:p>
        </w:tc>
        <w:tc>
          <w:tcPr>
            <w:tcW w:w="1276" w:type="dxa"/>
            <w:tcBorders>
              <w:top w:val="single" w:sz="4" w:space="0" w:color="auto"/>
              <w:left w:val="nil"/>
              <w:bottom w:val="single" w:sz="4" w:space="0" w:color="auto"/>
              <w:right w:val="single" w:sz="4" w:space="0" w:color="auto"/>
            </w:tcBorders>
          </w:tcPr>
          <w:p w:rsidR="00B55D3D" w:rsidRPr="00BE5E92" w:rsidRDefault="00B55D3D" w:rsidP="006D558E">
            <w:pPr>
              <w:spacing w:after="0" w:line="20" w:lineRule="atLeast"/>
              <w:ind w:right="214"/>
              <w:jc w:val="right"/>
              <w:rPr>
                <w:szCs w:val="20"/>
              </w:rPr>
            </w:pPr>
            <w:r>
              <w:rPr>
                <w:szCs w:val="20"/>
              </w:rPr>
              <w:t>60 000</w:t>
            </w:r>
          </w:p>
        </w:tc>
      </w:tr>
      <w:tr w:rsidR="00B55D3D"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Default="00B55D3D" w:rsidP="006D558E">
            <w:pPr>
              <w:spacing w:after="0" w:line="20" w:lineRule="atLeast"/>
              <w:jc w:val="center"/>
              <w:rPr>
                <w:szCs w:val="20"/>
              </w:rPr>
            </w:pPr>
            <w:r>
              <w:rPr>
                <w:szCs w:val="20"/>
              </w:rPr>
              <w:t>2045</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A6486" w:rsidRDefault="00B55D3D" w:rsidP="006D558E">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DC7423">
            <w:pPr>
              <w:spacing w:after="0" w:line="20" w:lineRule="atLeast"/>
              <w:ind w:right="356"/>
              <w:jc w:val="right"/>
              <w:rPr>
                <w:szCs w:val="20"/>
              </w:rPr>
            </w:pPr>
            <w:r w:rsidRPr="004F1E44">
              <w:rPr>
                <w:szCs w:val="20"/>
              </w:rPr>
              <w:t>2 851 513</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4F1E44">
            <w:pPr>
              <w:spacing w:after="0" w:line="20" w:lineRule="atLeast"/>
              <w:ind w:right="214"/>
              <w:jc w:val="right"/>
              <w:rPr>
                <w:szCs w:val="20"/>
              </w:rPr>
            </w:pPr>
            <w:r w:rsidRPr="004F1E44">
              <w:rPr>
                <w:szCs w:val="20"/>
              </w:rPr>
              <w:t>0</w:t>
            </w:r>
          </w:p>
        </w:tc>
        <w:tc>
          <w:tcPr>
            <w:tcW w:w="1559" w:type="dxa"/>
            <w:tcBorders>
              <w:top w:val="single" w:sz="4" w:space="0" w:color="auto"/>
              <w:left w:val="nil"/>
              <w:bottom w:val="single" w:sz="4" w:space="0" w:color="auto"/>
              <w:right w:val="single" w:sz="4" w:space="0" w:color="auto"/>
            </w:tcBorders>
            <w:vAlign w:val="bottom"/>
          </w:tcPr>
          <w:p w:rsidR="00B55D3D" w:rsidRPr="00B55D3D" w:rsidRDefault="00B55D3D" w:rsidP="00B55D3D">
            <w:pPr>
              <w:spacing w:after="0" w:line="20" w:lineRule="atLeast"/>
              <w:ind w:right="214"/>
              <w:jc w:val="right"/>
              <w:rPr>
                <w:szCs w:val="20"/>
              </w:rPr>
            </w:pPr>
            <w:r w:rsidRPr="00B55D3D">
              <w:rPr>
                <w:szCs w:val="20"/>
              </w:rPr>
              <w:t>2 561 081</w:t>
            </w:r>
          </w:p>
        </w:tc>
        <w:tc>
          <w:tcPr>
            <w:tcW w:w="1276" w:type="dxa"/>
            <w:tcBorders>
              <w:top w:val="single" w:sz="4" w:space="0" w:color="auto"/>
              <w:left w:val="nil"/>
              <w:bottom w:val="single" w:sz="4" w:space="0" w:color="auto"/>
              <w:right w:val="single" w:sz="4" w:space="0" w:color="auto"/>
            </w:tcBorders>
          </w:tcPr>
          <w:p w:rsidR="00B55D3D" w:rsidRPr="00BE5E92" w:rsidRDefault="00B55D3D" w:rsidP="006D558E">
            <w:pPr>
              <w:spacing w:after="0" w:line="20" w:lineRule="atLeast"/>
              <w:ind w:right="214"/>
              <w:jc w:val="right"/>
              <w:rPr>
                <w:szCs w:val="20"/>
              </w:rPr>
            </w:pPr>
            <w:r>
              <w:rPr>
                <w:szCs w:val="20"/>
              </w:rPr>
              <w:t>60 000</w:t>
            </w:r>
          </w:p>
        </w:tc>
      </w:tr>
      <w:tr w:rsidR="00B55D3D"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Default="00B55D3D" w:rsidP="006D558E">
            <w:pPr>
              <w:spacing w:after="0" w:line="20" w:lineRule="atLeast"/>
              <w:jc w:val="center"/>
              <w:rPr>
                <w:szCs w:val="20"/>
              </w:rPr>
            </w:pPr>
            <w:r>
              <w:rPr>
                <w:szCs w:val="20"/>
              </w:rPr>
              <w:t>2046</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A6486" w:rsidRDefault="00B55D3D" w:rsidP="006D558E">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DC7423">
            <w:pPr>
              <w:spacing w:after="0" w:line="20" w:lineRule="atLeast"/>
              <w:ind w:right="356"/>
              <w:jc w:val="right"/>
              <w:rPr>
                <w:szCs w:val="20"/>
              </w:rPr>
            </w:pPr>
            <w:r w:rsidRPr="004F1E44">
              <w:rPr>
                <w:szCs w:val="20"/>
              </w:rPr>
              <w:t>2 880 028</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4F1E44">
            <w:pPr>
              <w:spacing w:after="0" w:line="20" w:lineRule="atLeast"/>
              <w:ind w:right="214"/>
              <w:jc w:val="right"/>
              <w:rPr>
                <w:szCs w:val="20"/>
              </w:rPr>
            </w:pPr>
            <w:r w:rsidRPr="004F1E44">
              <w:rPr>
                <w:szCs w:val="20"/>
              </w:rPr>
              <w:t>0</w:t>
            </w:r>
          </w:p>
        </w:tc>
        <w:tc>
          <w:tcPr>
            <w:tcW w:w="1559" w:type="dxa"/>
            <w:tcBorders>
              <w:top w:val="single" w:sz="4" w:space="0" w:color="auto"/>
              <w:left w:val="nil"/>
              <w:bottom w:val="single" w:sz="4" w:space="0" w:color="auto"/>
              <w:right w:val="single" w:sz="4" w:space="0" w:color="auto"/>
            </w:tcBorders>
            <w:vAlign w:val="bottom"/>
          </w:tcPr>
          <w:p w:rsidR="00B55D3D" w:rsidRPr="00B55D3D" w:rsidRDefault="00B55D3D" w:rsidP="00B55D3D">
            <w:pPr>
              <w:spacing w:after="0" w:line="20" w:lineRule="atLeast"/>
              <w:ind w:right="214"/>
              <w:jc w:val="right"/>
              <w:rPr>
                <w:szCs w:val="20"/>
              </w:rPr>
            </w:pPr>
            <w:r w:rsidRPr="00B55D3D">
              <w:rPr>
                <w:szCs w:val="20"/>
              </w:rPr>
              <w:t>2 586 692</w:t>
            </w:r>
          </w:p>
        </w:tc>
        <w:tc>
          <w:tcPr>
            <w:tcW w:w="1276" w:type="dxa"/>
            <w:tcBorders>
              <w:top w:val="single" w:sz="4" w:space="0" w:color="auto"/>
              <w:left w:val="nil"/>
              <w:bottom w:val="single" w:sz="4" w:space="0" w:color="auto"/>
              <w:right w:val="single" w:sz="4" w:space="0" w:color="auto"/>
            </w:tcBorders>
          </w:tcPr>
          <w:p w:rsidR="00B55D3D" w:rsidRPr="00BE5E92" w:rsidRDefault="00B55D3D" w:rsidP="006D558E">
            <w:pPr>
              <w:spacing w:after="0" w:line="20" w:lineRule="atLeast"/>
              <w:ind w:right="214"/>
              <w:jc w:val="right"/>
              <w:rPr>
                <w:szCs w:val="20"/>
              </w:rPr>
            </w:pPr>
            <w:r>
              <w:rPr>
                <w:szCs w:val="20"/>
              </w:rPr>
              <w:t>60 000</w:t>
            </w:r>
          </w:p>
        </w:tc>
      </w:tr>
      <w:tr w:rsidR="00B55D3D"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Default="00B55D3D" w:rsidP="006D558E">
            <w:pPr>
              <w:spacing w:after="0" w:line="20" w:lineRule="atLeast"/>
              <w:jc w:val="center"/>
              <w:rPr>
                <w:szCs w:val="20"/>
              </w:rPr>
            </w:pPr>
            <w:r>
              <w:rPr>
                <w:szCs w:val="20"/>
              </w:rPr>
              <w:t>2047</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A6486" w:rsidRDefault="00B55D3D" w:rsidP="0058517B">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DC7423">
            <w:pPr>
              <w:spacing w:after="0" w:line="20" w:lineRule="atLeast"/>
              <w:ind w:right="356"/>
              <w:jc w:val="right"/>
              <w:rPr>
                <w:szCs w:val="20"/>
              </w:rPr>
            </w:pPr>
            <w:r w:rsidRPr="004F1E44">
              <w:rPr>
                <w:szCs w:val="20"/>
              </w:rPr>
              <w:t>2 908 828</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4F1E44">
            <w:pPr>
              <w:spacing w:after="0" w:line="20" w:lineRule="atLeast"/>
              <w:ind w:right="214"/>
              <w:jc w:val="right"/>
              <w:rPr>
                <w:szCs w:val="20"/>
              </w:rPr>
            </w:pPr>
            <w:r w:rsidRPr="004F1E44">
              <w:rPr>
                <w:szCs w:val="20"/>
              </w:rPr>
              <w:t>0</w:t>
            </w:r>
          </w:p>
        </w:tc>
        <w:tc>
          <w:tcPr>
            <w:tcW w:w="1559" w:type="dxa"/>
            <w:tcBorders>
              <w:top w:val="single" w:sz="4" w:space="0" w:color="auto"/>
              <w:left w:val="nil"/>
              <w:bottom w:val="single" w:sz="4" w:space="0" w:color="auto"/>
              <w:right w:val="single" w:sz="4" w:space="0" w:color="auto"/>
            </w:tcBorders>
            <w:vAlign w:val="bottom"/>
          </w:tcPr>
          <w:p w:rsidR="00B55D3D" w:rsidRPr="00B55D3D" w:rsidRDefault="00B55D3D" w:rsidP="00B55D3D">
            <w:pPr>
              <w:spacing w:after="0" w:line="20" w:lineRule="atLeast"/>
              <w:ind w:right="214"/>
              <w:jc w:val="right"/>
              <w:rPr>
                <w:szCs w:val="20"/>
              </w:rPr>
            </w:pPr>
            <w:r w:rsidRPr="00B55D3D">
              <w:rPr>
                <w:szCs w:val="20"/>
              </w:rPr>
              <w:t>2 612 559</w:t>
            </w:r>
          </w:p>
        </w:tc>
        <w:tc>
          <w:tcPr>
            <w:tcW w:w="1276" w:type="dxa"/>
            <w:tcBorders>
              <w:top w:val="single" w:sz="4" w:space="0" w:color="auto"/>
              <w:left w:val="nil"/>
              <w:bottom w:val="single" w:sz="4" w:space="0" w:color="auto"/>
              <w:right w:val="single" w:sz="4" w:space="0" w:color="auto"/>
            </w:tcBorders>
          </w:tcPr>
          <w:p w:rsidR="00B55D3D" w:rsidRPr="00BE5E92" w:rsidRDefault="00B55D3D" w:rsidP="006D558E">
            <w:pPr>
              <w:spacing w:after="0" w:line="20" w:lineRule="atLeast"/>
              <w:ind w:right="214"/>
              <w:jc w:val="right"/>
              <w:rPr>
                <w:szCs w:val="20"/>
              </w:rPr>
            </w:pPr>
            <w:r>
              <w:rPr>
                <w:szCs w:val="20"/>
              </w:rPr>
              <w:t>60 000</w:t>
            </w:r>
          </w:p>
        </w:tc>
      </w:tr>
      <w:tr w:rsidR="00B55D3D" w:rsidTr="006D558E">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Default="00B55D3D" w:rsidP="006D558E">
            <w:pPr>
              <w:spacing w:after="0" w:line="20" w:lineRule="atLeast"/>
              <w:jc w:val="center"/>
              <w:rPr>
                <w:szCs w:val="20"/>
              </w:rPr>
            </w:pPr>
            <w:r>
              <w:rPr>
                <w:szCs w:val="20"/>
              </w:rPr>
              <w:t>2048</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A6486" w:rsidRDefault="00B55D3D" w:rsidP="0058517B">
            <w:pPr>
              <w:tabs>
                <w:tab w:val="left" w:pos="1205"/>
              </w:tabs>
              <w:spacing w:after="0" w:line="20" w:lineRule="atLeast"/>
              <w:ind w:right="356"/>
              <w:jc w:val="right"/>
              <w:rPr>
                <w:szCs w:val="20"/>
              </w:rPr>
            </w:pPr>
            <w:r>
              <w:rPr>
                <w:szCs w:val="20"/>
              </w:rPr>
              <w:t>733 000</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DC7423">
            <w:pPr>
              <w:spacing w:after="0" w:line="20" w:lineRule="atLeast"/>
              <w:ind w:right="356"/>
              <w:jc w:val="right"/>
              <w:rPr>
                <w:szCs w:val="20"/>
              </w:rPr>
            </w:pPr>
            <w:r w:rsidRPr="004F1E44">
              <w:rPr>
                <w:szCs w:val="20"/>
              </w:rPr>
              <w:t>2 937 917</w:t>
            </w:r>
          </w:p>
        </w:tc>
        <w:tc>
          <w:tcPr>
            <w:tcW w:w="1701" w:type="dxa"/>
            <w:tcBorders>
              <w:top w:val="single" w:sz="4" w:space="0" w:color="auto"/>
              <w:left w:val="nil"/>
              <w:bottom w:val="single" w:sz="4" w:space="0" w:color="auto"/>
              <w:right w:val="single" w:sz="4" w:space="0" w:color="auto"/>
            </w:tcBorders>
            <w:shd w:val="clear" w:color="auto" w:fill="auto"/>
            <w:vAlign w:val="bottom"/>
          </w:tcPr>
          <w:p w:rsidR="00B55D3D" w:rsidRPr="004F1E44" w:rsidRDefault="00B55D3D" w:rsidP="004F1E44">
            <w:pPr>
              <w:spacing w:after="0" w:line="20" w:lineRule="atLeast"/>
              <w:ind w:right="214"/>
              <w:jc w:val="right"/>
              <w:rPr>
                <w:szCs w:val="20"/>
              </w:rPr>
            </w:pPr>
            <w:r w:rsidRPr="004F1E44">
              <w:rPr>
                <w:szCs w:val="20"/>
              </w:rPr>
              <w:t>0</w:t>
            </w:r>
          </w:p>
        </w:tc>
        <w:tc>
          <w:tcPr>
            <w:tcW w:w="1559" w:type="dxa"/>
            <w:tcBorders>
              <w:top w:val="single" w:sz="4" w:space="0" w:color="auto"/>
              <w:left w:val="nil"/>
              <w:bottom w:val="single" w:sz="4" w:space="0" w:color="auto"/>
              <w:right w:val="single" w:sz="4" w:space="0" w:color="auto"/>
            </w:tcBorders>
            <w:vAlign w:val="bottom"/>
          </w:tcPr>
          <w:p w:rsidR="00B55D3D" w:rsidRPr="00B55D3D" w:rsidRDefault="00B55D3D" w:rsidP="00B55D3D">
            <w:pPr>
              <w:spacing w:after="0" w:line="20" w:lineRule="atLeast"/>
              <w:ind w:right="214"/>
              <w:jc w:val="right"/>
              <w:rPr>
                <w:szCs w:val="20"/>
              </w:rPr>
            </w:pPr>
            <w:r w:rsidRPr="00B55D3D">
              <w:rPr>
                <w:szCs w:val="20"/>
              </w:rPr>
              <w:t>2 638 684</w:t>
            </w:r>
          </w:p>
        </w:tc>
        <w:tc>
          <w:tcPr>
            <w:tcW w:w="1276" w:type="dxa"/>
            <w:tcBorders>
              <w:top w:val="single" w:sz="4" w:space="0" w:color="auto"/>
              <w:left w:val="nil"/>
              <w:bottom w:val="single" w:sz="4" w:space="0" w:color="auto"/>
              <w:right w:val="single" w:sz="4" w:space="0" w:color="auto"/>
            </w:tcBorders>
          </w:tcPr>
          <w:p w:rsidR="00B55D3D" w:rsidRPr="00BE5E92" w:rsidRDefault="00B55D3D" w:rsidP="006D558E">
            <w:pPr>
              <w:spacing w:after="0" w:line="20" w:lineRule="atLeast"/>
              <w:ind w:right="214"/>
              <w:jc w:val="right"/>
              <w:rPr>
                <w:szCs w:val="20"/>
              </w:rPr>
            </w:pPr>
            <w:r>
              <w:rPr>
                <w:szCs w:val="20"/>
              </w:rPr>
              <w:t>60 000</w:t>
            </w:r>
          </w:p>
        </w:tc>
      </w:tr>
      <w:tr w:rsidR="00B55D3D" w:rsidTr="0058517B">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55D3D" w:rsidRPr="007A6FA6" w:rsidRDefault="00B55D3D" w:rsidP="006D558E">
            <w:pPr>
              <w:spacing w:after="0" w:line="20" w:lineRule="atLeast"/>
              <w:jc w:val="center"/>
              <w:rPr>
                <w:b/>
                <w:szCs w:val="20"/>
              </w:rPr>
            </w:pPr>
            <w:r w:rsidRPr="007A6FA6">
              <w:rPr>
                <w:b/>
                <w:szCs w:val="20"/>
              </w:rPr>
              <w:t>CELKEM</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0748A5" w:rsidRDefault="00B55D3D" w:rsidP="0058517B">
            <w:pPr>
              <w:tabs>
                <w:tab w:val="left" w:pos="1205"/>
              </w:tabs>
              <w:spacing w:after="0" w:line="20" w:lineRule="atLeast"/>
              <w:ind w:right="356"/>
              <w:jc w:val="right"/>
              <w:rPr>
                <w:b/>
                <w:szCs w:val="20"/>
              </w:rPr>
            </w:pPr>
            <w:r w:rsidRPr="000748A5">
              <w:rPr>
                <w:b/>
                <w:szCs w:val="20"/>
              </w:rPr>
              <w:t>21 990 000</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4F1E44" w:rsidRDefault="00B55D3D" w:rsidP="00DC7423">
            <w:pPr>
              <w:spacing w:after="0" w:line="20" w:lineRule="atLeast"/>
              <w:ind w:right="356"/>
              <w:jc w:val="right"/>
              <w:rPr>
                <w:b/>
                <w:szCs w:val="20"/>
              </w:rPr>
            </w:pPr>
            <w:r w:rsidRPr="004F1E44">
              <w:rPr>
                <w:b/>
                <w:szCs w:val="20"/>
              </w:rPr>
              <w:t>76 915 167</w:t>
            </w:r>
          </w:p>
        </w:tc>
        <w:tc>
          <w:tcPr>
            <w:tcW w:w="1701" w:type="dxa"/>
            <w:tcBorders>
              <w:top w:val="single" w:sz="4" w:space="0" w:color="auto"/>
              <w:left w:val="nil"/>
              <w:bottom w:val="single" w:sz="4" w:space="0" w:color="auto"/>
              <w:right w:val="single" w:sz="4" w:space="0" w:color="auto"/>
            </w:tcBorders>
            <w:shd w:val="clear" w:color="auto" w:fill="auto"/>
            <w:vAlign w:val="center"/>
          </w:tcPr>
          <w:p w:rsidR="00B55D3D" w:rsidRPr="00F46772" w:rsidRDefault="00B55D3D" w:rsidP="004F1E44">
            <w:pPr>
              <w:tabs>
                <w:tab w:val="left" w:pos="1207"/>
              </w:tabs>
              <w:spacing w:after="0" w:line="20" w:lineRule="atLeast"/>
              <w:ind w:right="213"/>
              <w:jc w:val="right"/>
              <w:rPr>
                <w:b/>
                <w:szCs w:val="20"/>
              </w:rPr>
            </w:pPr>
            <w:r>
              <w:rPr>
                <w:b/>
                <w:szCs w:val="20"/>
              </w:rPr>
              <w:t>7 670</w:t>
            </w:r>
            <w:r w:rsidRPr="00152DD7">
              <w:rPr>
                <w:b/>
                <w:szCs w:val="20"/>
              </w:rPr>
              <w:t xml:space="preserve"> </w:t>
            </w:r>
            <w:r>
              <w:rPr>
                <w:b/>
                <w:szCs w:val="20"/>
              </w:rPr>
              <w:t>519</w:t>
            </w:r>
          </w:p>
        </w:tc>
        <w:tc>
          <w:tcPr>
            <w:tcW w:w="1559" w:type="dxa"/>
            <w:tcBorders>
              <w:top w:val="single" w:sz="4" w:space="0" w:color="auto"/>
              <w:left w:val="nil"/>
              <w:bottom w:val="single" w:sz="4" w:space="0" w:color="auto"/>
              <w:right w:val="single" w:sz="4" w:space="0" w:color="auto"/>
            </w:tcBorders>
            <w:vAlign w:val="center"/>
          </w:tcPr>
          <w:p w:rsidR="00B55D3D" w:rsidRPr="00F46772" w:rsidRDefault="00B55D3D" w:rsidP="00B55D3D">
            <w:pPr>
              <w:tabs>
                <w:tab w:val="left" w:pos="1064"/>
              </w:tabs>
              <w:spacing w:after="0" w:line="20" w:lineRule="atLeast"/>
              <w:ind w:right="214"/>
              <w:jc w:val="right"/>
              <w:rPr>
                <w:b/>
                <w:szCs w:val="20"/>
              </w:rPr>
            </w:pPr>
            <w:r>
              <w:rPr>
                <w:b/>
                <w:szCs w:val="20"/>
              </w:rPr>
              <w:t>71 729</w:t>
            </w:r>
            <w:r w:rsidRPr="00152DD7">
              <w:rPr>
                <w:b/>
                <w:szCs w:val="20"/>
              </w:rPr>
              <w:t xml:space="preserve"> </w:t>
            </w:r>
            <w:r>
              <w:rPr>
                <w:b/>
                <w:szCs w:val="20"/>
              </w:rPr>
              <w:t>421</w:t>
            </w:r>
          </w:p>
        </w:tc>
        <w:tc>
          <w:tcPr>
            <w:tcW w:w="1276" w:type="dxa"/>
            <w:tcBorders>
              <w:top w:val="single" w:sz="4" w:space="0" w:color="auto"/>
              <w:left w:val="nil"/>
              <w:bottom w:val="single" w:sz="4" w:space="0" w:color="auto"/>
              <w:right w:val="single" w:sz="4" w:space="0" w:color="auto"/>
            </w:tcBorders>
          </w:tcPr>
          <w:p w:rsidR="00B55D3D" w:rsidRPr="00B55D3D" w:rsidRDefault="00B55D3D" w:rsidP="00B55D3D">
            <w:pPr>
              <w:tabs>
                <w:tab w:val="left" w:pos="1064"/>
              </w:tabs>
              <w:spacing w:after="0" w:line="20" w:lineRule="atLeast"/>
              <w:ind w:right="214"/>
              <w:jc w:val="right"/>
              <w:rPr>
                <w:b/>
                <w:szCs w:val="20"/>
              </w:rPr>
            </w:pPr>
            <w:r w:rsidRPr="00B55D3D">
              <w:rPr>
                <w:b/>
                <w:szCs w:val="20"/>
              </w:rPr>
              <w:t>1 800 000</w:t>
            </w:r>
          </w:p>
        </w:tc>
      </w:tr>
      <w:tr w:rsidR="00B55D3D" w:rsidTr="006D558E">
        <w:trPr>
          <w:trHeight w:val="284"/>
        </w:trPr>
        <w:tc>
          <w:tcPr>
            <w:tcW w:w="8931" w:type="dxa"/>
            <w:gridSpan w:val="6"/>
            <w:tcBorders>
              <w:top w:val="single" w:sz="4" w:space="0" w:color="auto"/>
              <w:left w:val="single" w:sz="4" w:space="0" w:color="auto"/>
              <w:bottom w:val="single" w:sz="4" w:space="0" w:color="auto"/>
              <w:right w:val="single" w:sz="4" w:space="0" w:color="auto"/>
            </w:tcBorders>
            <w:shd w:val="clear" w:color="000000" w:fill="auto"/>
            <w:noWrap/>
            <w:vAlign w:val="center"/>
          </w:tcPr>
          <w:p w:rsidR="00B55D3D" w:rsidRPr="007450E5" w:rsidRDefault="00B55D3D" w:rsidP="000748A5">
            <w:pPr>
              <w:pStyle w:val="Titulek"/>
              <w:rPr>
                <w:rFonts w:asciiTheme="minorHAnsi" w:hAnsiTheme="minorHAnsi"/>
                <w:i w:val="0"/>
                <w:sz w:val="20"/>
              </w:rPr>
            </w:pPr>
            <w:proofErr w:type="spellStart"/>
            <w:r w:rsidRPr="007450E5">
              <w:rPr>
                <w:rFonts w:asciiTheme="minorHAnsi" w:hAnsiTheme="minorHAnsi"/>
                <w:i w:val="0"/>
                <w:sz w:val="22"/>
              </w:rPr>
              <w:t>Tabulka</w:t>
            </w:r>
            <w:proofErr w:type="spellEnd"/>
            <w:r w:rsidRPr="007450E5">
              <w:rPr>
                <w:rFonts w:asciiTheme="minorHAnsi" w:hAnsiTheme="minorHAnsi"/>
                <w:i w:val="0"/>
                <w:sz w:val="22"/>
              </w:rPr>
              <w:t xml:space="preserve"> </w:t>
            </w:r>
            <w:r w:rsidRPr="007450E5">
              <w:rPr>
                <w:rFonts w:asciiTheme="minorHAnsi" w:hAnsiTheme="minorHAnsi"/>
                <w:i w:val="0"/>
                <w:sz w:val="22"/>
              </w:rPr>
              <w:fldChar w:fldCharType="begin"/>
            </w:r>
            <w:r w:rsidRPr="007450E5">
              <w:rPr>
                <w:rFonts w:asciiTheme="minorHAnsi" w:hAnsiTheme="minorHAnsi"/>
                <w:i w:val="0"/>
                <w:sz w:val="22"/>
              </w:rPr>
              <w:instrText xml:space="preserve"> STYLEREF 1 \s </w:instrText>
            </w:r>
            <w:r w:rsidRPr="007450E5">
              <w:rPr>
                <w:rFonts w:asciiTheme="minorHAnsi" w:hAnsiTheme="minorHAnsi"/>
                <w:i w:val="0"/>
                <w:sz w:val="22"/>
              </w:rPr>
              <w:fldChar w:fldCharType="separate"/>
            </w:r>
            <w:r w:rsidR="00A1335F">
              <w:rPr>
                <w:rFonts w:asciiTheme="minorHAnsi" w:hAnsiTheme="minorHAnsi"/>
                <w:i w:val="0"/>
                <w:noProof/>
                <w:sz w:val="22"/>
              </w:rPr>
              <w:t>3</w:t>
            </w:r>
            <w:r w:rsidRPr="007450E5">
              <w:rPr>
                <w:rFonts w:asciiTheme="minorHAnsi" w:hAnsiTheme="minorHAnsi"/>
                <w:i w:val="0"/>
                <w:noProof/>
                <w:sz w:val="22"/>
              </w:rPr>
              <w:fldChar w:fldCharType="end"/>
            </w:r>
            <w:r w:rsidRPr="007450E5">
              <w:rPr>
                <w:rFonts w:asciiTheme="minorHAnsi" w:hAnsiTheme="minorHAnsi"/>
                <w:i w:val="0"/>
                <w:sz w:val="22"/>
              </w:rPr>
              <w:t>.</w:t>
            </w:r>
            <w:r w:rsidRPr="007450E5">
              <w:rPr>
                <w:rFonts w:asciiTheme="minorHAnsi" w:hAnsiTheme="minorHAnsi"/>
                <w:i w:val="0"/>
                <w:sz w:val="22"/>
              </w:rPr>
              <w:fldChar w:fldCharType="begin"/>
            </w:r>
            <w:r w:rsidRPr="007450E5">
              <w:rPr>
                <w:rFonts w:asciiTheme="minorHAnsi" w:hAnsiTheme="minorHAnsi"/>
                <w:i w:val="0"/>
                <w:sz w:val="22"/>
              </w:rPr>
              <w:instrText xml:space="preserve"> SEQ Tabulka \* ARABIC \s 1 </w:instrText>
            </w:r>
            <w:r w:rsidRPr="007450E5">
              <w:rPr>
                <w:rFonts w:asciiTheme="minorHAnsi" w:hAnsiTheme="minorHAnsi"/>
                <w:i w:val="0"/>
                <w:sz w:val="22"/>
              </w:rPr>
              <w:fldChar w:fldCharType="separate"/>
            </w:r>
            <w:r w:rsidR="00A1335F">
              <w:rPr>
                <w:rFonts w:asciiTheme="minorHAnsi" w:hAnsiTheme="minorHAnsi"/>
                <w:i w:val="0"/>
                <w:noProof/>
                <w:sz w:val="22"/>
              </w:rPr>
              <w:t>11</w:t>
            </w:r>
            <w:r w:rsidRPr="007450E5">
              <w:rPr>
                <w:rFonts w:asciiTheme="minorHAnsi" w:hAnsiTheme="minorHAnsi"/>
                <w:i w:val="0"/>
                <w:noProof/>
                <w:sz w:val="22"/>
              </w:rPr>
              <w:fldChar w:fldCharType="end"/>
            </w:r>
            <w:r w:rsidRPr="007450E5">
              <w:rPr>
                <w:rFonts w:asciiTheme="minorHAnsi" w:hAnsiTheme="minorHAnsi"/>
                <w:i w:val="0"/>
                <w:sz w:val="22"/>
              </w:rPr>
              <w:t xml:space="preserve"> – </w:t>
            </w:r>
            <w:r w:rsidRPr="007450E5">
              <w:rPr>
                <w:rFonts w:asciiTheme="minorHAnsi" w:hAnsiTheme="minorHAnsi"/>
                <w:i w:val="0"/>
                <w:sz w:val="22"/>
                <w:lang w:val="cs-CZ"/>
              </w:rPr>
              <w:t>Dodatečné provozní náklady železnice v tis. Kč (CÚ 2016)</w:t>
            </w:r>
          </w:p>
        </w:tc>
      </w:tr>
    </w:tbl>
    <w:p w:rsidR="00C80DDC" w:rsidRDefault="00C80DDC" w:rsidP="00C80DDC">
      <w:pPr>
        <w:pStyle w:val="Nadpis3"/>
        <w:numPr>
          <w:ilvl w:val="2"/>
          <w:numId w:val="18"/>
        </w:numPr>
        <w:ind w:left="709"/>
      </w:pPr>
      <w:bookmarkStart w:id="21" w:name="_Toc457161120"/>
      <w:r>
        <w:lastRenderedPageBreak/>
        <w:t>Zůstatková hodnota</w:t>
      </w:r>
      <w:bookmarkEnd w:id="21"/>
    </w:p>
    <w:p w:rsidR="00C80DDC" w:rsidRDefault="00C80DDC" w:rsidP="00C80DDC">
      <w:pPr>
        <w:jc w:val="both"/>
      </w:pPr>
      <w:r>
        <w:t xml:space="preserve">Zůstatková hodnota investice v ekonomické analýze se liší od hodnoty vypočtené ve finanční analýze. Rozdíl je v zahrnutí peněžních toků z </w:t>
      </w:r>
      <w:r w:rsidRPr="00C80DDC">
        <w:rPr>
          <w:b/>
        </w:rPr>
        <w:t xml:space="preserve">přínosů generovaných v rámci celospolečenských efektů </w:t>
      </w:r>
      <w:r>
        <w:t xml:space="preserve">(diferenční tok ekonomických přínosů v ekonomické analýze) a nákladových peněžních toků z finanční analýzy </w:t>
      </w:r>
      <w:proofErr w:type="spellStart"/>
      <w:r>
        <w:t>přenásobených</w:t>
      </w:r>
      <w:proofErr w:type="spellEnd"/>
      <w:r>
        <w:t xml:space="preserve"> konverzním faktorem (převedených na ekonomické ceny) a rozšířených o </w:t>
      </w:r>
      <w:r w:rsidRPr="00C80DDC">
        <w:rPr>
          <w:b/>
        </w:rPr>
        <w:t>provozní náklady vlaků</w:t>
      </w:r>
      <w:r>
        <w:t>. V případě řešeného projektu nedochází ke generování klasických celospolečenských přínosů, resp. jen dílčím způsobem v rámci úspory energie v položce provozních nákladů železnice.</w:t>
      </w:r>
    </w:p>
    <w:p w:rsidR="00213A2F" w:rsidRDefault="00C80DDC" w:rsidP="00C80DDC">
      <w:pPr>
        <w:jc w:val="both"/>
      </w:pPr>
      <w:r>
        <w:t>Hodnota nediskontovaného diferenčního finančního toku přínosů (stanovená podle cash-</w:t>
      </w:r>
      <w:proofErr w:type="spellStart"/>
      <w:r>
        <w:t>flow</w:t>
      </w:r>
      <w:proofErr w:type="spellEnd"/>
      <w:r>
        <w:t xml:space="preserve"> ekonomických přínosů posledního roku provozní fáze v rámci ekonomické analýzy) je tedy nulová. Dále je součástí výpočtu zůstatkové hodnoty i zahrnutí ekonomických přínosů (plynoucích z úspor provozních nákladů železnice v rámci provozní fáze) v souladu s postupem popsaným v </w:t>
      </w:r>
      <w:proofErr w:type="gramStart"/>
      <w:r>
        <w:t xml:space="preserve">kapitole </w:t>
      </w:r>
      <w:r>
        <w:fldChar w:fldCharType="begin"/>
      </w:r>
      <w:r>
        <w:instrText xml:space="preserve"> REF _Ref457047969 \r \h </w:instrText>
      </w:r>
      <w:r>
        <w:fldChar w:fldCharType="separate"/>
      </w:r>
      <w:r w:rsidR="00A1335F">
        <w:t>3.2.3</w:t>
      </w:r>
      <w:proofErr w:type="gramEnd"/>
      <w:r>
        <w:fldChar w:fldCharType="end"/>
      </w:r>
      <w:r>
        <w:t xml:space="preserve"> - </w:t>
      </w:r>
      <w:r>
        <w:fldChar w:fldCharType="begin"/>
      </w:r>
      <w:r>
        <w:instrText xml:space="preserve"> REF _Ref457047969 \h </w:instrText>
      </w:r>
      <w:r>
        <w:fldChar w:fldCharType="separate"/>
      </w:r>
      <w:r w:rsidR="00A1335F">
        <w:t>Zůstatková hodnota</w:t>
      </w:r>
      <w:r>
        <w:fldChar w:fldCharType="end"/>
      </w:r>
      <w:r>
        <w:t>.</w:t>
      </w:r>
    </w:p>
    <w:p w:rsidR="00C80DDC" w:rsidRDefault="00C80DDC" w:rsidP="00C80DDC">
      <w:pPr>
        <w:jc w:val="both"/>
      </w:pPr>
      <w:r w:rsidRPr="00BD295E">
        <w:rPr>
          <w:b/>
        </w:rPr>
        <w:t>Zůstatková hodnota na konci hodnotícího období</w:t>
      </w:r>
      <w:r w:rsidRPr="00C80DDC">
        <w:t xml:space="preserve"> byla na základě výše popsaných skutečností vyčíslena (v CÚ 2016) </w:t>
      </w:r>
      <w:r w:rsidRPr="00BD295E">
        <w:rPr>
          <w:b/>
        </w:rPr>
        <w:t xml:space="preserve">ve výši </w:t>
      </w:r>
      <w:r w:rsidR="00BD295E" w:rsidRPr="00BD295E">
        <w:rPr>
          <w:b/>
        </w:rPr>
        <w:t>13</w:t>
      </w:r>
      <w:r w:rsidRPr="00BD295E">
        <w:rPr>
          <w:b/>
        </w:rPr>
        <w:t xml:space="preserve"> </w:t>
      </w:r>
      <w:r w:rsidR="00BD295E" w:rsidRPr="00BD295E">
        <w:rPr>
          <w:b/>
        </w:rPr>
        <w:t>80</w:t>
      </w:r>
      <w:r w:rsidRPr="00BD295E">
        <w:rPr>
          <w:b/>
        </w:rPr>
        <w:t xml:space="preserve">7 </w:t>
      </w:r>
      <w:r w:rsidR="00BD295E" w:rsidRPr="00BD295E">
        <w:rPr>
          <w:b/>
        </w:rPr>
        <w:t>831</w:t>
      </w:r>
      <w:r w:rsidRPr="00BD295E">
        <w:rPr>
          <w:b/>
        </w:rPr>
        <w:t xml:space="preserve"> tis. Kč</w:t>
      </w:r>
      <w:r w:rsidRPr="00C80DDC">
        <w:t>.</w:t>
      </w:r>
    </w:p>
    <w:p w:rsidR="009F3119" w:rsidRDefault="009F3119" w:rsidP="009F3119">
      <w:pPr>
        <w:pStyle w:val="Nadpis3"/>
        <w:numPr>
          <w:ilvl w:val="2"/>
          <w:numId w:val="18"/>
        </w:numPr>
        <w:ind w:left="709"/>
      </w:pPr>
      <w:bookmarkStart w:id="22" w:name="_Toc457161121"/>
      <w:r>
        <w:t>Výsledky ekonomické analýzy</w:t>
      </w:r>
      <w:bookmarkEnd w:id="22"/>
    </w:p>
    <w:p w:rsidR="009F3119" w:rsidRDefault="009F3119" w:rsidP="009F3119">
      <w:pPr>
        <w:jc w:val="both"/>
      </w:pPr>
      <w:r>
        <w:t>Všechny výše uvedené finanční toky byly použity při sestavení ekonomické analýzy. Při výpočtu byla použita diskontní sazba 5 %. Z těchto finančních toků je vypracována tabulka cash-</w:t>
      </w:r>
      <w:proofErr w:type="spellStart"/>
      <w:r>
        <w:t>flow</w:t>
      </w:r>
      <w:proofErr w:type="spellEnd"/>
      <w:r>
        <w:t xml:space="preserve"> a z ní odvozeno ekonomické vnitřní výnosové procento (ERR), ekonomická čistá současná hodnota (ENPV) a poměr přínosů a nákladů (BCR).</w:t>
      </w:r>
    </w:p>
    <w:p w:rsidR="009F3119" w:rsidRDefault="009F3119" w:rsidP="009F3119">
      <w:pPr>
        <w:jc w:val="both"/>
      </w:pPr>
      <w:r>
        <w:t xml:space="preserve"> Ekonomické příjmy a náklady, ze kterých je sestavena ekonomická analýza, jsou uvedeny v tzv. ekonomických cenách, tj. v účetních cenách, které byly získány transformací tržních cen použitých ve finanční analýze. V následujících tabulkách jsou uvedeny výsledky zpracované ekonomické analýzy a</w:t>
      </w:r>
      <w:r w:rsidR="004521C9">
        <w:t> </w:t>
      </w:r>
      <w:r>
        <w:t>jednotlivé finanční toky ekonomické analýzy.</w:t>
      </w:r>
    </w:p>
    <w:p w:rsidR="004521C9" w:rsidRDefault="004521C9" w:rsidP="009F3119">
      <w:pPr>
        <w:jc w:val="both"/>
      </w:pPr>
    </w:p>
    <w:tbl>
      <w:tblPr>
        <w:tblW w:w="5708" w:type="dxa"/>
        <w:jc w:val="center"/>
        <w:tblInd w:w="70" w:type="dxa"/>
        <w:tblLayout w:type="fixed"/>
        <w:tblCellMar>
          <w:left w:w="70" w:type="dxa"/>
          <w:right w:w="70" w:type="dxa"/>
        </w:tblCellMar>
        <w:tblLook w:val="04A0" w:firstRow="1" w:lastRow="0" w:firstColumn="1" w:lastColumn="0" w:noHBand="0" w:noVBand="1"/>
      </w:tblPr>
      <w:tblGrid>
        <w:gridCol w:w="1722"/>
        <w:gridCol w:w="3986"/>
      </w:tblGrid>
      <w:tr w:rsidR="004521C9" w:rsidRPr="003270E7" w:rsidTr="006D558E">
        <w:trPr>
          <w:trHeight w:val="510"/>
          <w:jc w:val="center"/>
        </w:trPr>
        <w:tc>
          <w:tcPr>
            <w:tcW w:w="1722" w:type="dxa"/>
            <w:tcBorders>
              <w:top w:val="single" w:sz="4" w:space="0" w:color="auto"/>
              <w:left w:val="single" w:sz="4" w:space="0" w:color="auto"/>
              <w:bottom w:val="single" w:sz="4" w:space="0" w:color="auto"/>
              <w:right w:val="single" w:sz="4" w:space="0" w:color="auto"/>
            </w:tcBorders>
            <w:shd w:val="clear" w:color="000000" w:fill="D9D9D9"/>
            <w:vAlign w:val="center"/>
          </w:tcPr>
          <w:p w:rsidR="004521C9" w:rsidRPr="00EB55F5" w:rsidRDefault="004521C9" w:rsidP="006D558E">
            <w:pPr>
              <w:spacing w:after="0" w:line="240" w:lineRule="auto"/>
              <w:jc w:val="center"/>
              <w:rPr>
                <w:b/>
                <w:szCs w:val="20"/>
              </w:rPr>
            </w:pPr>
            <w:r w:rsidRPr="00EB55F5">
              <w:rPr>
                <w:b/>
                <w:szCs w:val="20"/>
              </w:rPr>
              <w:t>ukazatel</w:t>
            </w:r>
          </w:p>
        </w:tc>
        <w:tc>
          <w:tcPr>
            <w:tcW w:w="3986" w:type="dxa"/>
            <w:tcBorders>
              <w:top w:val="single" w:sz="4" w:space="0" w:color="auto"/>
              <w:left w:val="single" w:sz="4" w:space="0" w:color="auto"/>
              <w:bottom w:val="single" w:sz="4" w:space="0" w:color="auto"/>
              <w:right w:val="single" w:sz="4" w:space="0" w:color="auto"/>
            </w:tcBorders>
            <w:shd w:val="clear" w:color="000000" w:fill="D9D9D9"/>
            <w:vAlign w:val="center"/>
          </w:tcPr>
          <w:p w:rsidR="004521C9" w:rsidRPr="00EB55F5" w:rsidRDefault="004521C9" w:rsidP="006D558E">
            <w:pPr>
              <w:spacing w:after="0" w:line="240" w:lineRule="auto"/>
              <w:jc w:val="center"/>
              <w:rPr>
                <w:b/>
                <w:szCs w:val="20"/>
              </w:rPr>
            </w:pPr>
            <w:r>
              <w:rPr>
                <w:b/>
                <w:szCs w:val="20"/>
              </w:rPr>
              <w:t>hodnota</w:t>
            </w:r>
          </w:p>
        </w:tc>
      </w:tr>
      <w:tr w:rsidR="004521C9" w:rsidRPr="003270E7" w:rsidTr="006D558E">
        <w:trPr>
          <w:trHeight w:val="284"/>
          <w:jc w:val="center"/>
        </w:trPr>
        <w:tc>
          <w:tcPr>
            <w:tcW w:w="1722"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4521C9" w:rsidRPr="00E001CB" w:rsidRDefault="004521C9" w:rsidP="006D558E">
            <w:pPr>
              <w:spacing w:after="0" w:line="240" w:lineRule="auto"/>
              <w:jc w:val="center"/>
              <w:rPr>
                <w:szCs w:val="20"/>
              </w:rPr>
            </w:pPr>
            <w:r>
              <w:rPr>
                <w:szCs w:val="20"/>
              </w:rPr>
              <w:t>ERR [%]</w:t>
            </w:r>
          </w:p>
        </w:tc>
        <w:tc>
          <w:tcPr>
            <w:tcW w:w="3986" w:type="dxa"/>
            <w:tcBorders>
              <w:top w:val="single" w:sz="4" w:space="0" w:color="auto"/>
              <w:left w:val="single" w:sz="4" w:space="0" w:color="auto"/>
              <w:bottom w:val="single" w:sz="4" w:space="0" w:color="auto"/>
              <w:right w:val="single" w:sz="4" w:space="0" w:color="auto"/>
            </w:tcBorders>
            <w:shd w:val="clear" w:color="000000" w:fill="auto"/>
            <w:vAlign w:val="center"/>
          </w:tcPr>
          <w:p w:rsidR="004521C9" w:rsidRPr="00574D16" w:rsidRDefault="004521C9" w:rsidP="004521C9">
            <w:pPr>
              <w:spacing w:after="0" w:line="240" w:lineRule="auto"/>
              <w:jc w:val="center"/>
              <w:rPr>
                <w:szCs w:val="20"/>
              </w:rPr>
            </w:pPr>
            <w:r>
              <w:rPr>
                <w:szCs w:val="20"/>
              </w:rPr>
              <w:t>6,44</w:t>
            </w:r>
          </w:p>
        </w:tc>
      </w:tr>
      <w:tr w:rsidR="004521C9" w:rsidRPr="003270E7" w:rsidTr="006D558E">
        <w:trPr>
          <w:trHeight w:val="284"/>
          <w:jc w:val="center"/>
        </w:trPr>
        <w:tc>
          <w:tcPr>
            <w:tcW w:w="1722"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4521C9" w:rsidRPr="00E001CB" w:rsidRDefault="004521C9" w:rsidP="006D558E">
            <w:pPr>
              <w:spacing w:after="0" w:line="240" w:lineRule="auto"/>
              <w:jc w:val="center"/>
              <w:rPr>
                <w:szCs w:val="20"/>
              </w:rPr>
            </w:pPr>
            <w:r>
              <w:rPr>
                <w:szCs w:val="20"/>
              </w:rPr>
              <w:t>ENPV [tis. Kč]</w:t>
            </w:r>
          </w:p>
        </w:tc>
        <w:tc>
          <w:tcPr>
            <w:tcW w:w="3986" w:type="dxa"/>
            <w:tcBorders>
              <w:top w:val="single" w:sz="4" w:space="0" w:color="auto"/>
              <w:left w:val="single" w:sz="4" w:space="0" w:color="auto"/>
              <w:bottom w:val="single" w:sz="4" w:space="0" w:color="auto"/>
              <w:right w:val="single" w:sz="4" w:space="0" w:color="auto"/>
            </w:tcBorders>
            <w:shd w:val="clear" w:color="000000" w:fill="auto"/>
            <w:vAlign w:val="center"/>
          </w:tcPr>
          <w:p w:rsidR="004521C9" w:rsidRPr="00574D16" w:rsidRDefault="004521C9" w:rsidP="004521C9">
            <w:pPr>
              <w:spacing w:after="0" w:line="240" w:lineRule="auto"/>
              <w:jc w:val="center"/>
              <w:rPr>
                <w:szCs w:val="20"/>
              </w:rPr>
            </w:pPr>
            <w:r>
              <w:rPr>
                <w:szCs w:val="20"/>
              </w:rPr>
              <w:t>2 155</w:t>
            </w:r>
            <w:r w:rsidRPr="00824FEA">
              <w:rPr>
                <w:szCs w:val="20"/>
              </w:rPr>
              <w:t xml:space="preserve"> </w:t>
            </w:r>
            <w:r>
              <w:rPr>
                <w:szCs w:val="20"/>
              </w:rPr>
              <w:t>706</w:t>
            </w:r>
          </w:p>
        </w:tc>
      </w:tr>
      <w:tr w:rsidR="004521C9" w:rsidRPr="003270E7" w:rsidTr="006D558E">
        <w:trPr>
          <w:trHeight w:val="284"/>
          <w:jc w:val="center"/>
        </w:trPr>
        <w:tc>
          <w:tcPr>
            <w:tcW w:w="1722"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4521C9" w:rsidRDefault="004521C9" w:rsidP="006D558E">
            <w:pPr>
              <w:spacing w:after="0" w:line="240" w:lineRule="auto"/>
              <w:jc w:val="center"/>
              <w:rPr>
                <w:szCs w:val="20"/>
              </w:rPr>
            </w:pPr>
            <w:r>
              <w:rPr>
                <w:szCs w:val="20"/>
              </w:rPr>
              <w:t>BCR</w:t>
            </w:r>
          </w:p>
        </w:tc>
        <w:tc>
          <w:tcPr>
            <w:tcW w:w="3986" w:type="dxa"/>
            <w:tcBorders>
              <w:top w:val="single" w:sz="4" w:space="0" w:color="auto"/>
              <w:left w:val="single" w:sz="4" w:space="0" w:color="auto"/>
              <w:bottom w:val="single" w:sz="4" w:space="0" w:color="auto"/>
              <w:right w:val="single" w:sz="4" w:space="0" w:color="auto"/>
            </w:tcBorders>
            <w:shd w:val="clear" w:color="000000" w:fill="auto"/>
            <w:vAlign w:val="center"/>
          </w:tcPr>
          <w:p w:rsidR="004521C9" w:rsidRPr="00574D16" w:rsidRDefault="004521C9" w:rsidP="004521C9">
            <w:pPr>
              <w:spacing w:after="0" w:line="240" w:lineRule="auto"/>
              <w:jc w:val="center"/>
              <w:rPr>
                <w:szCs w:val="20"/>
              </w:rPr>
            </w:pPr>
            <w:r>
              <w:rPr>
                <w:szCs w:val="20"/>
              </w:rPr>
              <w:t>1,061</w:t>
            </w:r>
          </w:p>
        </w:tc>
      </w:tr>
      <w:tr w:rsidR="004521C9" w:rsidRPr="003270E7" w:rsidTr="006D558E">
        <w:trPr>
          <w:trHeight w:val="284"/>
          <w:jc w:val="center"/>
        </w:trPr>
        <w:tc>
          <w:tcPr>
            <w:tcW w:w="5708" w:type="dxa"/>
            <w:gridSpan w:val="2"/>
            <w:tcBorders>
              <w:top w:val="single" w:sz="4" w:space="0" w:color="auto"/>
              <w:left w:val="single" w:sz="4" w:space="0" w:color="auto"/>
              <w:bottom w:val="single" w:sz="4" w:space="0" w:color="auto"/>
              <w:right w:val="single" w:sz="4" w:space="0" w:color="auto"/>
            </w:tcBorders>
            <w:shd w:val="clear" w:color="000000" w:fill="auto"/>
            <w:noWrap/>
            <w:vAlign w:val="center"/>
          </w:tcPr>
          <w:p w:rsidR="004521C9" w:rsidRPr="007450E5" w:rsidRDefault="004521C9" w:rsidP="006D558E">
            <w:pPr>
              <w:pStyle w:val="Titulek"/>
              <w:rPr>
                <w:rFonts w:asciiTheme="minorHAnsi" w:hAnsiTheme="minorHAnsi"/>
                <w:i w:val="0"/>
                <w:sz w:val="20"/>
                <w:lang w:val="cs-CZ"/>
              </w:rPr>
            </w:pPr>
            <w:bookmarkStart w:id="23" w:name="_Toc386792232"/>
            <w:bookmarkStart w:id="24" w:name="_Toc447262182"/>
            <w:proofErr w:type="gramStart"/>
            <w:r w:rsidRPr="007450E5">
              <w:rPr>
                <w:rFonts w:asciiTheme="minorHAnsi" w:hAnsiTheme="minorHAnsi"/>
                <w:i w:val="0"/>
                <w:sz w:val="22"/>
                <w:lang w:val="cs-CZ"/>
              </w:rPr>
              <w:t xml:space="preserve">Tabulka </w:t>
            </w:r>
            <w:proofErr w:type="gramEnd"/>
            <w:r w:rsidRPr="007450E5">
              <w:rPr>
                <w:rFonts w:asciiTheme="minorHAnsi" w:hAnsiTheme="minorHAnsi"/>
                <w:i w:val="0"/>
                <w:sz w:val="22"/>
                <w:lang w:val="cs-CZ"/>
              </w:rPr>
              <w:fldChar w:fldCharType="begin"/>
            </w:r>
            <w:r w:rsidRPr="007450E5">
              <w:rPr>
                <w:rFonts w:asciiTheme="minorHAnsi" w:hAnsiTheme="minorHAnsi"/>
                <w:i w:val="0"/>
                <w:sz w:val="22"/>
                <w:lang w:val="cs-CZ"/>
              </w:rPr>
              <w:instrText xml:space="preserve"> STYLEREF 1 \s </w:instrText>
            </w:r>
            <w:r w:rsidRPr="007450E5">
              <w:rPr>
                <w:rFonts w:asciiTheme="minorHAnsi" w:hAnsiTheme="minorHAnsi"/>
                <w:i w:val="0"/>
                <w:sz w:val="22"/>
                <w:lang w:val="cs-CZ"/>
              </w:rPr>
              <w:fldChar w:fldCharType="separate"/>
            </w:r>
            <w:r w:rsidR="00A1335F">
              <w:rPr>
                <w:rFonts w:asciiTheme="minorHAnsi" w:hAnsiTheme="minorHAnsi"/>
                <w:i w:val="0"/>
                <w:noProof/>
                <w:sz w:val="22"/>
                <w:lang w:val="cs-CZ"/>
              </w:rPr>
              <w:t>3</w:t>
            </w:r>
            <w:r w:rsidRPr="007450E5">
              <w:rPr>
                <w:rFonts w:asciiTheme="minorHAnsi" w:hAnsiTheme="minorHAnsi"/>
                <w:i w:val="0"/>
                <w:sz w:val="22"/>
                <w:lang w:val="cs-CZ"/>
              </w:rPr>
              <w:fldChar w:fldCharType="end"/>
            </w:r>
            <w:proofErr w:type="gramStart"/>
            <w:r w:rsidRPr="007450E5">
              <w:rPr>
                <w:rFonts w:asciiTheme="minorHAnsi" w:hAnsiTheme="minorHAnsi"/>
                <w:i w:val="0"/>
                <w:sz w:val="22"/>
                <w:lang w:val="cs-CZ"/>
              </w:rPr>
              <w:t>.</w:t>
            </w:r>
            <w:proofErr w:type="gramEnd"/>
            <w:r w:rsidRPr="007450E5">
              <w:rPr>
                <w:rFonts w:asciiTheme="minorHAnsi" w:hAnsiTheme="minorHAnsi"/>
                <w:i w:val="0"/>
                <w:sz w:val="22"/>
                <w:lang w:val="cs-CZ"/>
              </w:rPr>
              <w:fldChar w:fldCharType="begin"/>
            </w:r>
            <w:r w:rsidRPr="007450E5">
              <w:rPr>
                <w:rFonts w:asciiTheme="minorHAnsi" w:hAnsiTheme="minorHAnsi"/>
                <w:i w:val="0"/>
                <w:sz w:val="22"/>
                <w:lang w:val="cs-CZ"/>
              </w:rPr>
              <w:instrText xml:space="preserve"> SEQ Tabulka \* ARABIC \s 1 </w:instrText>
            </w:r>
            <w:r w:rsidRPr="007450E5">
              <w:rPr>
                <w:rFonts w:asciiTheme="minorHAnsi" w:hAnsiTheme="minorHAnsi"/>
                <w:i w:val="0"/>
                <w:sz w:val="22"/>
                <w:lang w:val="cs-CZ"/>
              </w:rPr>
              <w:fldChar w:fldCharType="separate"/>
            </w:r>
            <w:r w:rsidR="00A1335F">
              <w:rPr>
                <w:rFonts w:asciiTheme="minorHAnsi" w:hAnsiTheme="minorHAnsi"/>
                <w:i w:val="0"/>
                <w:noProof/>
                <w:sz w:val="22"/>
                <w:lang w:val="cs-CZ"/>
              </w:rPr>
              <w:t>12</w:t>
            </w:r>
            <w:r w:rsidRPr="007450E5">
              <w:rPr>
                <w:rFonts w:asciiTheme="minorHAnsi" w:hAnsiTheme="minorHAnsi"/>
                <w:i w:val="0"/>
                <w:sz w:val="22"/>
                <w:lang w:val="cs-CZ"/>
              </w:rPr>
              <w:fldChar w:fldCharType="end"/>
            </w:r>
            <w:r w:rsidRPr="007450E5">
              <w:rPr>
                <w:rFonts w:asciiTheme="minorHAnsi" w:hAnsiTheme="minorHAnsi"/>
                <w:i w:val="0"/>
                <w:sz w:val="22"/>
                <w:lang w:val="cs-CZ"/>
              </w:rPr>
              <w:t xml:space="preserve"> – Přehled výsledků ekonomické analýzy</w:t>
            </w:r>
            <w:bookmarkEnd w:id="23"/>
            <w:bookmarkEnd w:id="24"/>
          </w:p>
        </w:tc>
      </w:tr>
    </w:tbl>
    <w:p w:rsidR="004521C9" w:rsidRDefault="004521C9" w:rsidP="009F3119">
      <w:pPr>
        <w:jc w:val="both"/>
      </w:pPr>
    </w:p>
    <w:p w:rsidR="00680DBE" w:rsidRDefault="00680DBE">
      <w:r>
        <w:br w:type="page"/>
      </w:r>
    </w:p>
    <w:tbl>
      <w:tblPr>
        <w:tblW w:w="86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7"/>
        <w:gridCol w:w="1333"/>
        <w:gridCol w:w="1333"/>
        <w:gridCol w:w="1334"/>
        <w:gridCol w:w="1333"/>
        <w:gridCol w:w="1333"/>
        <w:gridCol w:w="1334"/>
      </w:tblGrid>
      <w:tr w:rsidR="00F077CB" w:rsidRPr="005E09C2" w:rsidTr="00F077CB">
        <w:trPr>
          <w:trHeight w:val="283"/>
        </w:trPr>
        <w:tc>
          <w:tcPr>
            <w:tcW w:w="647" w:type="dxa"/>
            <w:tcBorders>
              <w:bottom w:val="single" w:sz="4" w:space="0" w:color="000000"/>
            </w:tcBorders>
            <w:shd w:val="pct12" w:color="auto" w:fill="auto"/>
            <w:vAlign w:val="center"/>
          </w:tcPr>
          <w:p w:rsidR="00F077CB" w:rsidRPr="00F077CB" w:rsidRDefault="00F077CB" w:rsidP="006D558E">
            <w:pPr>
              <w:keepNext/>
              <w:spacing w:after="0"/>
              <w:jc w:val="center"/>
              <w:rPr>
                <w:rFonts w:eastAsia="Arial Unicode MS" w:cs="Tahoma"/>
                <w:b/>
                <w:sz w:val="18"/>
                <w:szCs w:val="16"/>
              </w:rPr>
            </w:pPr>
            <w:r w:rsidRPr="00F077CB">
              <w:rPr>
                <w:rFonts w:eastAsia="Arial Unicode MS" w:cs="Tahoma"/>
                <w:b/>
                <w:sz w:val="18"/>
                <w:szCs w:val="16"/>
              </w:rPr>
              <w:lastRenderedPageBreak/>
              <w:t>rok</w:t>
            </w:r>
          </w:p>
        </w:tc>
        <w:tc>
          <w:tcPr>
            <w:tcW w:w="1333" w:type="dxa"/>
            <w:shd w:val="pct12" w:color="auto" w:fill="auto"/>
            <w:vAlign w:val="center"/>
          </w:tcPr>
          <w:p w:rsidR="00F077CB" w:rsidRPr="00F077CB" w:rsidRDefault="00F077CB" w:rsidP="006D558E">
            <w:pPr>
              <w:keepNext/>
              <w:spacing w:after="0"/>
              <w:jc w:val="center"/>
              <w:rPr>
                <w:rFonts w:eastAsia="Arial Unicode MS" w:cs="Tahoma"/>
                <w:b/>
                <w:sz w:val="18"/>
                <w:szCs w:val="16"/>
              </w:rPr>
            </w:pPr>
            <w:r w:rsidRPr="00F077CB">
              <w:rPr>
                <w:rFonts w:eastAsia="Arial Unicode MS" w:cs="Tahoma"/>
                <w:b/>
                <w:sz w:val="18"/>
                <w:szCs w:val="16"/>
              </w:rPr>
              <w:t>investiční náklady</w:t>
            </w:r>
          </w:p>
        </w:tc>
        <w:tc>
          <w:tcPr>
            <w:tcW w:w="1333" w:type="dxa"/>
            <w:shd w:val="pct12" w:color="auto" w:fill="auto"/>
            <w:vAlign w:val="center"/>
          </w:tcPr>
          <w:p w:rsidR="00F077CB" w:rsidRPr="00F077CB" w:rsidRDefault="00F077CB" w:rsidP="006D558E">
            <w:pPr>
              <w:keepNext/>
              <w:spacing w:after="0"/>
              <w:jc w:val="center"/>
              <w:rPr>
                <w:rFonts w:eastAsia="Arial Unicode MS" w:cs="Tahoma"/>
                <w:b/>
                <w:sz w:val="18"/>
                <w:szCs w:val="16"/>
              </w:rPr>
            </w:pPr>
            <w:r w:rsidRPr="00F077CB">
              <w:rPr>
                <w:rFonts w:eastAsia="Arial Unicode MS" w:cs="Tahoma"/>
                <w:b/>
                <w:sz w:val="18"/>
                <w:szCs w:val="16"/>
              </w:rPr>
              <w:t>zůstatková hodnota</w:t>
            </w:r>
          </w:p>
        </w:tc>
        <w:tc>
          <w:tcPr>
            <w:tcW w:w="1334" w:type="dxa"/>
            <w:shd w:val="pct12" w:color="auto" w:fill="auto"/>
            <w:vAlign w:val="center"/>
          </w:tcPr>
          <w:p w:rsidR="00F077CB" w:rsidRPr="00F077CB" w:rsidRDefault="00F077CB" w:rsidP="006D558E">
            <w:pPr>
              <w:keepNext/>
              <w:spacing w:after="0"/>
              <w:jc w:val="center"/>
              <w:rPr>
                <w:rFonts w:eastAsia="Arial Unicode MS" w:cs="Tahoma"/>
                <w:b/>
                <w:sz w:val="18"/>
                <w:szCs w:val="16"/>
              </w:rPr>
            </w:pPr>
            <w:r w:rsidRPr="00F077CB">
              <w:rPr>
                <w:rFonts w:eastAsia="Arial Unicode MS" w:cs="Tahoma"/>
                <w:b/>
                <w:sz w:val="18"/>
                <w:szCs w:val="16"/>
              </w:rPr>
              <w:t xml:space="preserve">úspora PN </w:t>
            </w:r>
            <w:proofErr w:type="spellStart"/>
            <w:r w:rsidRPr="00F077CB">
              <w:rPr>
                <w:rFonts w:eastAsia="Arial Unicode MS" w:cs="Tahoma"/>
                <w:b/>
                <w:sz w:val="18"/>
                <w:szCs w:val="16"/>
              </w:rPr>
              <w:t>infra</w:t>
            </w:r>
            <w:proofErr w:type="spellEnd"/>
            <w:r w:rsidRPr="00F077CB">
              <w:rPr>
                <w:rFonts w:eastAsia="Arial Unicode MS" w:cs="Tahoma"/>
                <w:b/>
                <w:sz w:val="18"/>
                <w:szCs w:val="16"/>
              </w:rPr>
              <w:t>.</w:t>
            </w:r>
          </w:p>
        </w:tc>
        <w:tc>
          <w:tcPr>
            <w:tcW w:w="1333" w:type="dxa"/>
            <w:shd w:val="pct12" w:color="auto" w:fill="auto"/>
            <w:vAlign w:val="center"/>
          </w:tcPr>
          <w:p w:rsidR="00F077CB" w:rsidRPr="00F077CB" w:rsidRDefault="00F077CB" w:rsidP="006D558E">
            <w:pPr>
              <w:keepNext/>
              <w:spacing w:after="0"/>
              <w:jc w:val="center"/>
              <w:rPr>
                <w:rFonts w:eastAsia="Arial Unicode MS" w:cs="Tahoma"/>
                <w:b/>
                <w:sz w:val="18"/>
                <w:szCs w:val="16"/>
              </w:rPr>
            </w:pPr>
            <w:r w:rsidRPr="00F077CB">
              <w:rPr>
                <w:rFonts w:eastAsia="Arial Unicode MS" w:cs="Tahoma"/>
                <w:b/>
                <w:sz w:val="18"/>
                <w:szCs w:val="16"/>
              </w:rPr>
              <w:t>úspora PN vlaků</w:t>
            </w:r>
          </w:p>
        </w:tc>
        <w:tc>
          <w:tcPr>
            <w:tcW w:w="1333" w:type="dxa"/>
            <w:shd w:val="pct12" w:color="auto" w:fill="auto"/>
            <w:vAlign w:val="center"/>
          </w:tcPr>
          <w:p w:rsidR="00F077CB" w:rsidRPr="00F077CB" w:rsidRDefault="00F077CB" w:rsidP="006D558E">
            <w:pPr>
              <w:keepNext/>
              <w:spacing w:after="0"/>
              <w:jc w:val="center"/>
              <w:rPr>
                <w:rFonts w:eastAsia="Arial Unicode MS" w:cs="Tahoma"/>
                <w:b/>
                <w:sz w:val="18"/>
                <w:szCs w:val="16"/>
              </w:rPr>
            </w:pPr>
            <w:r w:rsidRPr="00F077CB">
              <w:rPr>
                <w:rFonts w:eastAsia="Arial Unicode MS" w:cs="Tahoma"/>
                <w:b/>
                <w:sz w:val="18"/>
                <w:szCs w:val="16"/>
              </w:rPr>
              <w:t xml:space="preserve">cash </w:t>
            </w:r>
            <w:proofErr w:type="spellStart"/>
            <w:r w:rsidRPr="00F077CB">
              <w:rPr>
                <w:rFonts w:eastAsia="Arial Unicode MS" w:cs="Tahoma"/>
                <w:b/>
                <w:sz w:val="18"/>
                <w:szCs w:val="16"/>
              </w:rPr>
              <w:t>flow</w:t>
            </w:r>
            <w:proofErr w:type="spellEnd"/>
          </w:p>
        </w:tc>
        <w:tc>
          <w:tcPr>
            <w:tcW w:w="1334" w:type="dxa"/>
            <w:shd w:val="pct12" w:color="auto" w:fill="auto"/>
            <w:vAlign w:val="center"/>
          </w:tcPr>
          <w:p w:rsidR="00F077CB" w:rsidRPr="00F077CB" w:rsidRDefault="00F077CB" w:rsidP="006D558E">
            <w:pPr>
              <w:keepNext/>
              <w:spacing w:after="0"/>
              <w:jc w:val="center"/>
              <w:rPr>
                <w:rFonts w:eastAsia="Arial Unicode MS" w:cs="Tahoma"/>
                <w:b/>
                <w:sz w:val="18"/>
                <w:szCs w:val="16"/>
              </w:rPr>
            </w:pPr>
            <w:r w:rsidRPr="00F077CB">
              <w:rPr>
                <w:rFonts w:eastAsia="Arial Unicode MS" w:cs="Tahoma"/>
                <w:b/>
                <w:sz w:val="18"/>
                <w:szCs w:val="16"/>
              </w:rPr>
              <w:t>kumulovaný CF</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2019</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981 835</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3 473 924</w:t>
            </w:r>
          </w:p>
        </w:tc>
        <w:tc>
          <w:tcPr>
            <w:tcW w:w="1333" w:type="dxa"/>
            <w:vAlign w:val="center"/>
          </w:tcPr>
          <w:p w:rsidR="00F077CB" w:rsidRPr="00F077CB" w:rsidRDefault="00F077CB" w:rsidP="00F077CB">
            <w:pPr>
              <w:spacing w:after="0"/>
              <w:jc w:val="center"/>
              <w:rPr>
                <w:rFonts w:cs="Tahoma"/>
                <w:sz w:val="18"/>
                <w:szCs w:val="16"/>
              </w:rPr>
            </w:pPr>
            <w:r w:rsidRPr="00F077CB">
              <w:rPr>
                <w:rFonts w:cs="Tahoma"/>
                <w:sz w:val="18"/>
                <w:szCs w:val="16"/>
              </w:rPr>
              <w:t>-55 800</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2 436 289</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2 436 289</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2020</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2 292 983</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1 846 017</w:t>
            </w:r>
          </w:p>
        </w:tc>
        <w:tc>
          <w:tcPr>
            <w:tcW w:w="1333" w:type="dxa"/>
            <w:vAlign w:val="center"/>
          </w:tcPr>
          <w:p w:rsidR="00F077CB" w:rsidRPr="00F077CB" w:rsidRDefault="00F077CB" w:rsidP="00F077CB">
            <w:pPr>
              <w:spacing w:after="0"/>
              <w:jc w:val="center"/>
              <w:rPr>
                <w:rFonts w:cs="Tahoma"/>
                <w:sz w:val="18"/>
                <w:szCs w:val="16"/>
              </w:rPr>
            </w:pPr>
            <w:r w:rsidRPr="00F077CB">
              <w:rPr>
                <w:rFonts w:cs="Tahoma"/>
                <w:sz w:val="18"/>
                <w:szCs w:val="16"/>
              </w:rPr>
              <w:t>-55 800</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-502 767</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1 933 523</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2021</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3 733 234</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2 327 125</w:t>
            </w:r>
          </w:p>
        </w:tc>
        <w:tc>
          <w:tcPr>
            <w:tcW w:w="1333" w:type="dxa"/>
            <w:vAlign w:val="center"/>
          </w:tcPr>
          <w:p w:rsidR="00F077CB" w:rsidRPr="00F077CB" w:rsidRDefault="00F077CB" w:rsidP="00F077CB">
            <w:pPr>
              <w:spacing w:after="0"/>
              <w:jc w:val="center"/>
              <w:rPr>
                <w:rFonts w:cs="Tahoma"/>
                <w:sz w:val="18"/>
                <w:szCs w:val="16"/>
              </w:rPr>
            </w:pPr>
            <w:r w:rsidRPr="00F077CB">
              <w:rPr>
                <w:rFonts w:cs="Tahoma"/>
                <w:sz w:val="18"/>
                <w:szCs w:val="16"/>
              </w:rPr>
              <w:t>-55 800</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-1 461 910</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471 613</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2022</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4 122 764</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4 741 079</w:t>
            </w:r>
          </w:p>
        </w:tc>
        <w:tc>
          <w:tcPr>
            <w:tcW w:w="1333" w:type="dxa"/>
            <w:vAlign w:val="center"/>
          </w:tcPr>
          <w:p w:rsidR="00F077CB" w:rsidRPr="00F077CB" w:rsidRDefault="00F077CB" w:rsidP="00F077CB">
            <w:pPr>
              <w:spacing w:after="0"/>
              <w:jc w:val="center"/>
              <w:rPr>
                <w:rFonts w:cs="Tahoma"/>
                <w:sz w:val="18"/>
                <w:szCs w:val="16"/>
              </w:rPr>
            </w:pPr>
            <w:r w:rsidRPr="00F077CB">
              <w:rPr>
                <w:rFonts w:cs="Tahoma"/>
                <w:sz w:val="18"/>
                <w:szCs w:val="16"/>
              </w:rPr>
              <w:t>-44 902</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573 413</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1 045 026</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2023</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3 465 513</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758 660</w:t>
            </w:r>
          </w:p>
        </w:tc>
        <w:tc>
          <w:tcPr>
            <w:tcW w:w="1333" w:type="dxa"/>
            <w:vAlign w:val="center"/>
          </w:tcPr>
          <w:p w:rsidR="00F077CB" w:rsidRPr="00F077CB" w:rsidRDefault="00F077CB" w:rsidP="00F077CB">
            <w:pPr>
              <w:spacing w:after="0"/>
              <w:jc w:val="center"/>
              <w:rPr>
                <w:rFonts w:cs="Tahoma"/>
                <w:sz w:val="18"/>
                <w:szCs w:val="16"/>
              </w:rPr>
            </w:pPr>
            <w:r w:rsidRPr="00F077CB">
              <w:rPr>
                <w:rFonts w:cs="Tahoma"/>
                <w:sz w:val="18"/>
                <w:szCs w:val="16"/>
              </w:rPr>
              <w:t>-25 040</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-2 731 892</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-1 686 866</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2024</w:t>
            </w:r>
          </w:p>
        </w:tc>
        <w:tc>
          <w:tcPr>
            <w:tcW w:w="1333"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4 433 080</w:t>
            </w:r>
          </w:p>
        </w:tc>
        <w:tc>
          <w:tcPr>
            <w:tcW w:w="1333"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1 248 390</w:t>
            </w:r>
          </w:p>
        </w:tc>
        <w:tc>
          <w:tcPr>
            <w:tcW w:w="1333" w:type="dxa"/>
            <w:tcBorders>
              <w:bottom w:val="single" w:sz="4" w:space="0" w:color="000000"/>
            </w:tcBorders>
            <w:vAlign w:val="center"/>
          </w:tcPr>
          <w:p w:rsidR="00F077CB" w:rsidRPr="00F077CB" w:rsidRDefault="00F077CB" w:rsidP="00F077CB">
            <w:pPr>
              <w:spacing w:after="0"/>
              <w:jc w:val="center"/>
              <w:rPr>
                <w:rFonts w:cs="Tahoma"/>
                <w:sz w:val="18"/>
                <w:szCs w:val="16"/>
              </w:rPr>
            </w:pPr>
            <w:r w:rsidRPr="00F077CB">
              <w:rPr>
                <w:rFonts w:cs="Tahoma"/>
                <w:sz w:val="18"/>
                <w:szCs w:val="16"/>
              </w:rPr>
              <w:t>17 714</w:t>
            </w:r>
          </w:p>
        </w:tc>
        <w:tc>
          <w:tcPr>
            <w:tcW w:w="1333"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-3 166 975</w:t>
            </w:r>
          </w:p>
        </w:tc>
        <w:tc>
          <w:tcPr>
            <w:tcW w:w="1334"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-4 853 842</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2025</w:t>
            </w:r>
          </w:p>
        </w:tc>
        <w:tc>
          <w:tcPr>
            <w:tcW w:w="1333"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3 113 363</w:t>
            </w:r>
          </w:p>
        </w:tc>
        <w:tc>
          <w:tcPr>
            <w:tcW w:w="1333"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1 952 221</w:t>
            </w:r>
          </w:p>
        </w:tc>
        <w:tc>
          <w:tcPr>
            <w:tcW w:w="1333" w:type="dxa"/>
            <w:tcBorders>
              <w:bottom w:val="single" w:sz="4" w:space="0" w:color="000000"/>
            </w:tcBorders>
            <w:vAlign w:val="center"/>
          </w:tcPr>
          <w:p w:rsidR="00F077CB" w:rsidRPr="00F077CB" w:rsidRDefault="00F077CB" w:rsidP="00F077CB">
            <w:pPr>
              <w:spacing w:after="0"/>
              <w:jc w:val="center"/>
              <w:rPr>
                <w:rFonts w:cs="Tahoma"/>
                <w:sz w:val="18"/>
                <w:szCs w:val="16"/>
              </w:rPr>
            </w:pPr>
            <w:r w:rsidRPr="00F077CB">
              <w:rPr>
                <w:rFonts w:cs="Tahoma"/>
                <w:sz w:val="18"/>
                <w:szCs w:val="16"/>
              </w:rPr>
              <w:t>36 221</w:t>
            </w:r>
          </w:p>
        </w:tc>
        <w:tc>
          <w:tcPr>
            <w:tcW w:w="1333"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-1 124 921</w:t>
            </w:r>
          </w:p>
        </w:tc>
        <w:tc>
          <w:tcPr>
            <w:tcW w:w="1334"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-5 978 763</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2026</w:t>
            </w:r>
          </w:p>
        </w:tc>
        <w:tc>
          <w:tcPr>
            <w:tcW w:w="1333"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3 551 639</w:t>
            </w:r>
          </w:p>
        </w:tc>
        <w:tc>
          <w:tcPr>
            <w:tcW w:w="1333"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2 244 417</w:t>
            </w:r>
          </w:p>
        </w:tc>
        <w:tc>
          <w:tcPr>
            <w:tcW w:w="1333" w:type="dxa"/>
            <w:tcBorders>
              <w:bottom w:val="single" w:sz="4" w:space="0" w:color="000000"/>
            </w:tcBorders>
            <w:vAlign w:val="center"/>
          </w:tcPr>
          <w:p w:rsidR="00F077CB" w:rsidRPr="00F077CB" w:rsidRDefault="00F077CB" w:rsidP="00F077CB">
            <w:pPr>
              <w:spacing w:after="0"/>
              <w:jc w:val="center"/>
              <w:rPr>
                <w:rFonts w:cs="Tahoma"/>
                <w:sz w:val="18"/>
                <w:szCs w:val="16"/>
              </w:rPr>
            </w:pPr>
            <w:r w:rsidRPr="00F077CB">
              <w:rPr>
                <w:rFonts w:cs="Tahoma"/>
                <w:sz w:val="18"/>
                <w:szCs w:val="16"/>
              </w:rPr>
              <w:t>37 142</w:t>
            </w:r>
          </w:p>
        </w:tc>
        <w:tc>
          <w:tcPr>
            <w:tcW w:w="1333"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-1 270 080</w:t>
            </w:r>
          </w:p>
        </w:tc>
        <w:tc>
          <w:tcPr>
            <w:tcW w:w="1334"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-7 248 843</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2027</w:t>
            </w:r>
          </w:p>
        </w:tc>
        <w:tc>
          <w:tcPr>
            <w:tcW w:w="1333"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3 214 934</w:t>
            </w:r>
          </w:p>
        </w:tc>
        <w:tc>
          <w:tcPr>
            <w:tcW w:w="1333"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3 057 142</w:t>
            </w:r>
          </w:p>
        </w:tc>
        <w:tc>
          <w:tcPr>
            <w:tcW w:w="1333" w:type="dxa"/>
            <w:tcBorders>
              <w:bottom w:val="single" w:sz="4" w:space="0" w:color="000000"/>
            </w:tcBorders>
            <w:vAlign w:val="center"/>
          </w:tcPr>
          <w:p w:rsidR="00F077CB" w:rsidRPr="00F077CB" w:rsidRDefault="00F077CB" w:rsidP="00F077CB">
            <w:pPr>
              <w:spacing w:after="0"/>
              <w:jc w:val="center"/>
              <w:rPr>
                <w:rFonts w:cs="Tahoma"/>
                <w:sz w:val="18"/>
                <w:szCs w:val="16"/>
              </w:rPr>
            </w:pPr>
            <w:r w:rsidRPr="00F077CB">
              <w:rPr>
                <w:rFonts w:cs="Tahoma"/>
                <w:sz w:val="18"/>
                <w:szCs w:val="16"/>
              </w:rPr>
              <w:t>12 308</w:t>
            </w:r>
          </w:p>
        </w:tc>
        <w:tc>
          <w:tcPr>
            <w:tcW w:w="1333"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-145 484</w:t>
            </w:r>
          </w:p>
        </w:tc>
        <w:tc>
          <w:tcPr>
            <w:tcW w:w="1334"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-7 394 327</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2028</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4 619 425</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2 213 972</w:t>
            </w:r>
          </w:p>
        </w:tc>
        <w:tc>
          <w:tcPr>
            <w:tcW w:w="1333" w:type="dxa"/>
            <w:vAlign w:val="center"/>
          </w:tcPr>
          <w:p w:rsidR="00F077CB" w:rsidRPr="00F077CB" w:rsidRDefault="00F077CB" w:rsidP="00F077CB">
            <w:pPr>
              <w:spacing w:after="0"/>
              <w:jc w:val="center"/>
              <w:rPr>
                <w:rFonts w:cs="Tahoma"/>
                <w:sz w:val="18"/>
                <w:szCs w:val="16"/>
              </w:rPr>
            </w:pPr>
            <w:r w:rsidRPr="00F077CB">
              <w:rPr>
                <w:rFonts w:cs="Tahoma"/>
                <w:sz w:val="18"/>
                <w:szCs w:val="16"/>
              </w:rPr>
              <w:t>10 687</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-2 394 766</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-9 789 093</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2029</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3 969 302</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2 979 749</w:t>
            </w:r>
          </w:p>
        </w:tc>
        <w:tc>
          <w:tcPr>
            <w:tcW w:w="1333" w:type="dxa"/>
            <w:vAlign w:val="center"/>
          </w:tcPr>
          <w:p w:rsidR="00F077CB" w:rsidRPr="00F077CB" w:rsidRDefault="00F077CB" w:rsidP="00F077CB">
            <w:pPr>
              <w:spacing w:after="0"/>
              <w:jc w:val="center"/>
              <w:rPr>
                <w:rFonts w:cs="Tahoma"/>
                <w:sz w:val="18"/>
                <w:szCs w:val="16"/>
              </w:rPr>
            </w:pPr>
            <w:r w:rsidRPr="00F077CB">
              <w:rPr>
                <w:rFonts w:cs="Tahoma"/>
                <w:sz w:val="18"/>
                <w:szCs w:val="16"/>
              </w:rPr>
              <w:t>28 772</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-960 781</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-10 749 874</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2030</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3 209 668</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1 132 543</w:t>
            </w:r>
          </w:p>
        </w:tc>
        <w:tc>
          <w:tcPr>
            <w:tcW w:w="1333" w:type="dxa"/>
            <w:vAlign w:val="center"/>
          </w:tcPr>
          <w:p w:rsidR="00F077CB" w:rsidRPr="00F077CB" w:rsidRDefault="00F077CB" w:rsidP="00F077CB">
            <w:pPr>
              <w:spacing w:after="0"/>
              <w:jc w:val="center"/>
              <w:rPr>
                <w:rFonts w:cs="Tahoma"/>
                <w:sz w:val="18"/>
                <w:szCs w:val="16"/>
              </w:rPr>
            </w:pPr>
            <w:r w:rsidRPr="00F077CB">
              <w:rPr>
                <w:rFonts w:cs="Tahoma"/>
                <w:sz w:val="18"/>
                <w:szCs w:val="16"/>
              </w:rPr>
              <w:t>46 725</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-2 030 399</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-12 780 273</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2031</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2 327 982</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1 299 588</w:t>
            </w:r>
          </w:p>
        </w:tc>
        <w:tc>
          <w:tcPr>
            <w:tcW w:w="1333" w:type="dxa"/>
            <w:vAlign w:val="center"/>
          </w:tcPr>
          <w:p w:rsidR="00F077CB" w:rsidRPr="00F077CB" w:rsidRDefault="00F077CB" w:rsidP="00F077CB">
            <w:pPr>
              <w:spacing w:after="0"/>
              <w:jc w:val="center"/>
              <w:rPr>
                <w:rFonts w:cs="Tahoma"/>
                <w:sz w:val="18"/>
                <w:szCs w:val="16"/>
              </w:rPr>
            </w:pPr>
            <w:r w:rsidRPr="00F077CB">
              <w:rPr>
                <w:rFonts w:cs="Tahoma"/>
                <w:sz w:val="18"/>
                <w:szCs w:val="16"/>
              </w:rPr>
              <w:t>47 750</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-980 644</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-13 760 917</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2032</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1 863 087</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2 577 835</w:t>
            </w:r>
          </w:p>
        </w:tc>
        <w:tc>
          <w:tcPr>
            <w:tcW w:w="1333" w:type="dxa"/>
            <w:vAlign w:val="center"/>
          </w:tcPr>
          <w:p w:rsidR="00F077CB" w:rsidRPr="00F077CB" w:rsidRDefault="00F077CB" w:rsidP="00F077CB">
            <w:pPr>
              <w:spacing w:after="0"/>
              <w:jc w:val="center"/>
              <w:rPr>
                <w:rFonts w:cs="Tahoma"/>
                <w:sz w:val="18"/>
                <w:szCs w:val="16"/>
              </w:rPr>
            </w:pPr>
            <w:r w:rsidRPr="00F077CB">
              <w:rPr>
                <w:rFonts w:cs="Tahoma"/>
                <w:sz w:val="18"/>
                <w:szCs w:val="16"/>
              </w:rPr>
              <w:t>123 320</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838 068</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-12 922 849</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2033</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1 580 252</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1 921 143</w:t>
            </w:r>
          </w:p>
        </w:tc>
        <w:tc>
          <w:tcPr>
            <w:tcW w:w="1333" w:type="dxa"/>
            <w:vAlign w:val="center"/>
          </w:tcPr>
          <w:p w:rsidR="00F077CB" w:rsidRPr="00F077CB" w:rsidRDefault="00F077CB" w:rsidP="00F077CB">
            <w:pPr>
              <w:spacing w:after="0"/>
              <w:jc w:val="center"/>
              <w:rPr>
                <w:rFonts w:cs="Tahoma"/>
                <w:sz w:val="18"/>
                <w:szCs w:val="16"/>
              </w:rPr>
            </w:pPr>
            <w:r w:rsidRPr="00F077CB">
              <w:rPr>
                <w:rFonts w:cs="Tahoma"/>
                <w:sz w:val="18"/>
                <w:szCs w:val="16"/>
              </w:rPr>
              <w:t>136 252</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477 142</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-12 445 707</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2034</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1 220 339</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2 060 918</w:t>
            </w:r>
          </w:p>
        </w:tc>
        <w:tc>
          <w:tcPr>
            <w:tcW w:w="1333" w:type="dxa"/>
            <w:vAlign w:val="center"/>
          </w:tcPr>
          <w:p w:rsidR="00F077CB" w:rsidRPr="00F077CB" w:rsidRDefault="00F077CB" w:rsidP="00F077CB">
            <w:pPr>
              <w:spacing w:after="0"/>
              <w:jc w:val="center"/>
              <w:rPr>
                <w:rFonts w:cs="Tahoma"/>
                <w:sz w:val="18"/>
                <w:szCs w:val="16"/>
              </w:rPr>
            </w:pPr>
            <w:r w:rsidRPr="00F077CB">
              <w:rPr>
                <w:rFonts w:cs="Tahoma"/>
                <w:sz w:val="18"/>
                <w:szCs w:val="16"/>
              </w:rPr>
              <w:t>138 172</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978 751</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-11 466 956</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2035</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916 503</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1 395 267</w:t>
            </w:r>
          </w:p>
        </w:tc>
        <w:tc>
          <w:tcPr>
            <w:tcW w:w="1333" w:type="dxa"/>
            <w:vAlign w:val="center"/>
          </w:tcPr>
          <w:p w:rsidR="00F077CB" w:rsidRPr="00F077CB" w:rsidRDefault="00F077CB" w:rsidP="00F077CB">
            <w:pPr>
              <w:spacing w:after="0"/>
              <w:jc w:val="center"/>
              <w:rPr>
                <w:rFonts w:cs="Tahoma"/>
                <w:sz w:val="18"/>
                <w:szCs w:val="16"/>
              </w:rPr>
            </w:pPr>
            <w:r w:rsidRPr="00F077CB">
              <w:rPr>
                <w:rFonts w:cs="Tahoma"/>
                <w:sz w:val="18"/>
                <w:szCs w:val="16"/>
              </w:rPr>
              <w:t>136 463</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615 227</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-10 851 730</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2036</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548 179</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1 395 267</w:t>
            </w:r>
          </w:p>
        </w:tc>
        <w:tc>
          <w:tcPr>
            <w:tcW w:w="1333" w:type="dxa"/>
            <w:vAlign w:val="center"/>
          </w:tcPr>
          <w:p w:rsidR="00F077CB" w:rsidRPr="00F077CB" w:rsidRDefault="00F077CB" w:rsidP="00F077CB">
            <w:pPr>
              <w:spacing w:after="0"/>
              <w:jc w:val="center"/>
              <w:rPr>
                <w:rFonts w:cs="Tahoma"/>
                <w:sz w:val="18"/>
                <w:szCs w:val="16"/>
              </w:rPr>
            </w:pPr>
            <w:r w:rsidRPr="00F077CB">
              <w:rPr>
                <w:rFonts w:cs="Tahoma"/>
                <w:sz w:val="18"/>
                <w:szCs w:val="16"/>
              </w:rPr>
              <w:t>156 111</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1 003 199</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-9 848 530</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2037</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403 954</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1 453 199</w:t>
            </w:r>
          </w:p>
        </w:tc>
        <w:tc>
          <w:tcPr>
            <w:tcW w:w="1333" w:type="dxa"/>
            <w:vAlign w:val="center"/>
          </w:tcPr>
          <w:p w:rsidR="00F077CB" w:rsidRPr="00F077CB" w:rsidRDefault="00F077CB" w:rsidP="00F077CB">
            <w:pPr>
              <w:spacing w:after="0"/>
              <w:jc w:val="center"/>
              <w:rPr>
                <w:rFonts w:cs="Tahoma"/>
                <w:sz w:val="18"/>
                <w:szCs w:val="16"/>
              </w:rPr>
            </w:pPr>
            <w:r w:rsidRPr="00F077CB">
              <w:rPr>
                <w:rFonts w:cs="Tahoma"/>
                <w:sz w:val="18"/>
                <w:szCs w:val="16"/>
              </w:rPr>
              <w:t>158 231</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1 207 475</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-8 641 055</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2038</w:t>
            </w:r>
          </w:p>
        </w:tc>
        <w:tc>
          <w:tcPr>
            <w:tcW w:w="1333" w:type="dxa"/>
            <w:shd w:val="clear" w:color="auto" w:fill="auto"/>
            <w:vAlign w:val="center"/>
          </w:tcPr>
          <w:p w:rsidR="00F077CB" w:rsidRPr="00F077CB" w:rsidRDefault="00F077CB" w:rsidP="00F077CB">
            <w:pPr>
              <w:spacing w:after="0"/>
              <w:jc w:val="center"/>
              <w:rPr>
                <w:rFonts w:cs="Tahoma"/>
                <w:sz w:val="18"/>
                <w:szCs w:val="16"/>
              </w:rPr>
            </w:pP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1 453 199</w:t>
            </w:r>
          </w:p>
        </w:tc>
        <w:tc>
          <w:tcPr>
            <w:tcW w:w="1333" w:type="dxa"/>
            <w:vAlign w:val="center"/>
          </w:tcPr>
          <w:p w:rsidR="00F077CB" w:rsidRPr="00F077CB" w:rsidRDefault="00F077CB" w:rsidP="00F077CB">
            <w:pPr>
              <w:spacing w:after="0"/>
              <w:jc w:val="center"/>
              <w:rPr>
                <w:rFonts w:cs="Tahoma"/>
                <w:sz w:val="18"/>
                <w:szCs w:val="16"/>
              </w:rPr>
            </w:pPr>
            <w:r w:rsidRPr="00F077CB">
              <w:rPr>
                <w:rFonts w:cs="Tahoma"/>
                <w:sz w:val="18"/>
                <w:szCs w:val="16"/>
              </w:rPr>
              <w:t>196 129</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1 649 327</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-6 991 728</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2039</w:t>
            </w:r>
          </w:p>
        </w:tc>
        <w:tc>
          <w:tcPr>
            <w:tcW w:w="1333" w:type="dxa"/>
            <w:shd w:val="clear" w:color="auto" w:fill="auto"/>
            <w:vAlign w:val="center"/>
          </w:tcPr>
          <w:p w:rsidR="00F077CB" w:rsidRPr="00F077CB" w:rsidRDefault="00F077CB" w:rsidP="00F077CB">
            <w:pPr>
              <w:spacing w:after="0"/>
              <w:jc w:val="center"/>
              <w:rPr>
                <w:rFonts w:cs="Tahoma"/>
                <w:sz w:val="18"/>
                <w:szCs w:val="16"/>
              </w:rPr>
            </w:pP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1 453 199</w:t>
            </w:r>
          </w:p>
        </w:tc>
        <w:tc>
          <w:tcPr>
            <w:tcW w:w="1333" w:type="dxa"/>
            <w:vAlign w:val="center"/>
          </w:tcPr>
          <w:p w:rsidR="00F077CB" w:rsidRPr="00F077CB" w:rsidRDefault="00F077CB" w:rsidP="00F077CB">
            <w:pPr>
              <w:spacing w:after="0"/>
              <w:jc w:val="center"/>
              <w:rPr>
                <w:rFonts w:cs="Tahoma"/>
                <w:sz w:val="18"/>
                <w:szCs w:val="16"/>
              </w:rPr>
            </w:pPr>
            <w:r w:rsidRPr="00F077CB">
              <w:rPr>
                <w:rFonts w:cs="Tahoma"/>
                <w:sz w:val="18"/>
                <w:szCs w:val="16"/>
              </w:rPr>
              <w:t>198 648</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1 651 847</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-5 339 881</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2040</w:t>
            </w:r>
          </w:p>
        </w:tc>
        <w:tc>
          <w:tcPr>
            <w:tcW w:w="1333" w:type="dxa"/>
            <w:shd w:val="clear" w:color="auto" w:fill="auto"/>
            <w:vAlign w:val="center"/>
          </w:tcPr>
          <w:p w:rsidR="00F077CB" w:rsidRPr="00F077CB" w:rsidRDefault="00F077CB" w:rsidP="00F077CB">
            <w:pPr>
              <w:spacing w:after="0"/>
              <w:jc w:val="center"/>
              <w:rPr>
                <w:rFonts w:cs="Tahoma"/>
                <w:sz w:val="18"/>
                <w:szCs w:val="16"/>
              </w:rPr>
            </w:pP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1 453 199</w:t>
            </w:r>
          </w:p>
        </w:tc>
        <w:tc>
          <w:tcPr>
            <w:tcW w:w="1333" w:type="dxa"/>
            <w:vAlign w:val="center"/>
          </w:tcPr>
          <w:p w:rsidR="00F077CB" w:rsidRPr="00F077CB" w:rsidRDefault="00F077CB" w:rsidP="00F077CB">
            <w:pPr>
              <w:spacing w:after="0"/>
              <w:jc w:val="center"/>
              <w:rPr>
                <w:rFonts w:cs="Tahoma"/>
                <w:sz w:val="18"/>
                <w:szCs w:val="16"/>
              </w:rPr>
            </w:pPr>
            <w:r w:rsidRPr="00F077CB">
              <w:rPr>
                <w:rFonts w:cs="Tahoma"/>
                <w:sz w:val="18"/>
                <w:szCs w:val="16"/>
              </w:rPr>
              <w:t>201 192</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1 654 391</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-3 685 490</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2041</w:t>
            </w:r>
          </w:p>
        </w:tc>
        <w:tc>
          <w:tcPr>
            <w:tcW w:w="1333" w:type="dxa"/>
            <w:shd w:val="clear" w:color="auto" w:fill="auto"/>
            <w:vAlign w:val="center"/>
          </w:tcPr>
          <w:p w:rsidR="00F077CB" w:rsidRPr="00F077CB" w:rsidRDefault="00F077CB" w:rsidP="00F077CB">
            <w:pPr>
              <w:spacing w:after="0"/>
              <w:jc w:val="center"/>
              <w:rPr>
                <w:rFonts w:cs="Tahoma"/>
                <w:sz w:val="18"/>
                <w:szCs w:val="16"/>
              </w:rPr>
            </w:pP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1 453 199</w:t>
            </w:r>
          </w:p>
        </w:tc>
        <w:tc>
          <w:tcPr>
            <w:tcW w:w="1333" w:type="dxa"/>
            <w:vAlign w:val="center"/>
          </w:tcPr>
          <w:p w:rsidR="00F077CB" w:rsidRPr="00F077CB" w:rsidRDefault="00F077CB" w:rsidP="00F077CB">
            <w:pPr>
              <w:spacing w:after="0"/>
              <w:jc w:val="center"/>
              <w:rPr>
                <w:rFonts w:cs="Tahoma"/>
                <w:sz w:val="18"/>
                <w:szCs w:val="16"/>
              </w:rPr>
            </w:pPr>
            <w:r w:rsidRPr="00F077CB">
              <w:rPr>
                <w:rFonts w:cs="Tahoma"/>
                <w:sz w:val="18"/>
                <w:szCs w:val="16"/>
              </w:rPr>
              <w:t>203 762</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1 656 961</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-2 028 529</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2042</w:t>
            </w:r>
          </w:p>
        </w:tc>
        <w:tc>
          <w:tcPr>
            <w:tcW w:w="1333" w:type="dxa"/>
            <w:shd w:val="clear" w:color="auto" w:fill="auto"/>
            <w:vAlign w:val="center"/>
          </w:tcPr>
          <w:p w:rsidR="00F077CB" w:rsidRPr="00F077CB" w:rsidRDefault="00F077CB" w:rsidP="00F077CB">
            <w:pPr>
              <w:spacing w:after="0"/>
              <w:jc w:val="center"/>
              <w:rPr>
                <w:rFonts w:cs="Tahoma"/>
                <w:sz w:val="18"/>
                <w:szCs w:val="16"/>
              </w:rPr>
            </w:pP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1 453 199</w:t>
            </w:r>
          </w:p>
        </w:tc>
        <w:tc>
          <w:tcPr>
            <w:tcW w:w="1333" w:type="dxa"/>
            <w:vAlign w:val="center"/>
          </w:tcPr>
          <w:p w:rsidR="00F077CB" w:rsidRPr="00F077CB" w:rsidRDefault="00F077CB" w:rsidP="00F077CB">
            <w:pPr>
              <w:spacing w:after="0"/>
              <w:jc w:val="center"/>
              <w:rPr>
                <w:rFonts w:cs="Tahoma"/>
                <w:sz w:val="18"/>
                <w:szCs w:val="16"/>
              </w:rPr>
            </w:pPr>
            <w:r w:rsidRPr="00F077CB">
              <w:rPr>
                <w:rFonts w:cs="Tahoma"/>
                <w:sz w:val="18"/>
                <w:szCs w:val="16"/>
              </w:rPr>
              <w:t>206 358</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1 659 557</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-368 972</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2043</w:t>
            </w:r>
          </w:p>
        </w:tc>
        <w:tc>
          <w:tcPr>
            <w:tcW w:w="1333" w:type="dxa"/>
            <w:shd w:val="clear" w:color="auto" w:fill="auto"/>
            <w:vAlign w:val="center"/>
          </w:tcPr>
          <w:p w:rsidR="00F077CB" w:rsidRPr="00F077CB" w:rsidRDefault="00F077CB" w:rsidP="00F077CB">
            <w:pPr>
              <w:spacing w:after="0"/>
              <w:jc w:val="center"/>
              <w:rPr>
                <w:rFonts w:cs="Tahoma"/>
                <w:sz w:val="18"/>
                <w:szCs w:val="16"/>
              </w:rPr>
            </w:pP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1 453 199</w:t>
            </w:r>
          </w:p>
        </w:tc>
        <w:tc>
          <w:tcPr>
            <w:tcW w:w="1333" w:type="dxa"/>
            <w:vAlign w:val="center"/>
          </w:tcPr>
          <w:p w:rsidR="00F077CB" w:rsidRPr="00F077CB" w:rsidRDefault="00F077CB" w:rsidP="00F077CB">
            <w:pPr>
              <w:spacing w:after="0"/>
              <w:jc w:val="center"/>
              <w:rPr>
                <w:rFonts w:cs="Tahoma"/>
                <w:sz w:val="18"/>
                <w:szCs w:val="16"/>
              </w:rPr>
            </w:pPr>
            <w:r w:rsidRPr="00F077CB">
              <w:rPr>
                <w:rFonts w:cs="Tahoma"/>
                <w:sz w:val="18"/>
                <w:szCs w:val="16"/>
              </w:rPr>
              <w:t>208 980</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1 662 178</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1 293 206</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2044</w:t>
            </w:r>
          </w:p>
        </w:tc>
        <w:tc>
          <w:tcPr>
            <w:tcW w:w="1333" w:type="dxa"/>
            <w:shd w:val="clear" w:color="auto" w:fill="auto"/>
            <w:vAlign w:val="center"/>
          </w:tcPr>
          <w:p w:rsidR="00F077CB" w:rsidRPr="00F077CB" w:rsidRDefault="00F077CB" w:rsidP="00F077CB">
            <w:pPr>
              <w:spacing w:after="0"/>
              <w:jc w:val="center"/>
              <w:rPr>
                <w:rFonts w:cs="Tahoma"/>
                <w:sz w:val="18"/>
                <w:szCs w:val="16"/>
              </w:rPr>
            </w:pP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1 453 199</w:t>
            </w:r>
          </w:p>
        </w:tc>
        <w:tc>
          <w:tcPr>
            <w:tcW w:w="1333" w:type="dxa"/>
            <w:vAlign w:val="center"/>
          </w:tcPr>
          <w:p w:rsidR="00F077CB" w:rsidRPr="00F077CB" w:rsidRDefault="00F077CB" w:rsidP="00F077CB">
            <w:pPr>
              <w:spacing w:after="0"/>
              <w:jc w:val="center"/>
              <w:rPr>
                <w:rFonts w:cs="Tahoma"/>
                <w:sz w:val="18"/>
                <w:szCs w:val="16"/>
              </w:rPr>
            </w:pPr>
            <w:r w:rsidRPr="00F077CB">
              <w:rPr>
                <w:rFonts w:cs="Tahoma"/>
                <w:sz w:val="18"/>
                <w:szCs w:val="16"/>
              </w:rPr>
              <w:t>211 627</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1 664 826</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2 958 032</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2045</w:t>
            </w:r>
          </w:p>
        </w:tc>
        <w:tc>
          <w:tcPr>
            <w:tcW w:w="1333" w:type="dxa"/>
            <w:shd w:val="clear" w:color="auto" w:fill="auto"/>
            <w:vAlign w:val="center"/>
          </w:tcPr>
          <w:p w:rsidR="00F077CB" w:rsidRPr="00F077CB" w:rsidRDefault="00F077CB" w:rsidP="00F077CB">
            <w:pPr>
              <w:spacing w:after="0"/>
              <w:jc w:val="center"/>
              <w:rPr>
                <w:rFonts w:cs="Tahoma"/>
                <w:sz w:val="18"/>
                <w:szCs w:val="16"/>
              </w:rPr>
            </w:pP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1 453 199</w:t>
            </w:r>
          </w:p>
        </w:tc>
        <w:tc>
          <w:tcPr>
            <w:tcW w:w="1333" w:type="dxa"/>
            <w:vAlign w:val="center"/>
          </w:tcPr>
          <w:p w:rsidR="00F077CB" w:rsidRPr="00F077CB" w:rsidRDefault="00F077CB" w:rsidP="00F077CB">
            <w:pPr>
              <w:spacing w:after="0"/>
              <w:jc w:val="center"/>
              <w:rPr>
                <w:rFonts w:cs="Tahoma"/>
                <w:sz w:val="18"/>
                <w:szCs w:val="16"/>
              </w:rPr>
            </w:pPr>
            <w:r w:rsidRPr="00F077CB">
              <w:rPr>
                <w:rFonts w:cs="Tahoma"/>
                <w:sz w:val="18"/>
                <w:szCs w:val="16"/>
              </w:rPr>
              <w:t>214 302</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1 667 500</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4 625 533</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2046</w:t>
            </w:r>
          </w:p>
        </w:tc>
        <w:tc>
          <w:tcPr>
            <w:tcW w:w="1333" w:type="dxa"/>
            <w:shd w:val="clear" w:color="auto" w:fill="auto"/>
            <w:vAlign w:val="center"/>
          </w:tcPr>
          <w:p w:rsidR="00F077CB" w:rsidRPr="00F077CB" w:rsidRDefault="00F077CB" w:rsidP="00F077CB">
            <w:pPr>
              <w:spacing w:after="0"/>
              <w:jc w:val="center"/>
              <w:rPr>
                <w:rFonts w:cs="Tahoma"/>
                <w:sz w:val="18"/>
                <w:szCs w:val="16"/>
              </w:rPr>
            </w:pP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1 453 199</w:t>
            </w:r>
          </w:p>
        </w:tc>
        <w:tc>
          <w:tcPr>
            <w:tcW w:w="1333" w:type="dxa"/>
            <w:vAlign w:val="center"/>
          </w:tcPr>
          <w:p w:rsidR="00F077CB" w:rsidRPr="00F077CB" w:rsidRDefault="00F077CB" w:rsidP="00F077CB">
            <w:pPr>
              <w:spacing w:after="0"/>
              <w:jc w:val="center"/>
              <w:rPr>
                <w:rFonts w:cs="Tahoma"/>
                <w:sz w:val="18"/>
                <w:szCs w:val="16"/>
              </w:rPr>
            </w:pPr>
            <w:r w:rsidRPr="00F077CB">
              <w:rPr>
                <w:rFonts w:cs="Tahoma"/>
                <w:sz w:val="18"/>
                <w:szCs w:val="16"/>
              </w:rPr>
              <w:t>217 003</w:t>
            </w:r>
          </w:p>
        </w:tc>
        <w:tc>
          <w:tcPr>
            <w:tcW w:w="1333"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1 670 201</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6 295 734</w:t>
            </w:r>
          </w:p>
        </w:tc>
      </w:tr>
      <w:tr w:rsidR="00F077CB" w:rsidRPr="005E09C2" w:rsidTr="00F077CB">
        <w:trPr>
          <w:trHeight w:val="283"/>
        </w:trPr>
        <w:tc>
          <w:tcPr>
            <w:tcW w:w="647" w:type="dxa"/>
            <w:shd w:val="pct12" w:color="auto" w:fill="auto"/>
            <w:vAlign w:val="center"/>
          </w:tcPr>
          <w:p w:rsidR="00F077CB" w:rsidRPr="00F077CB" w:rsidRDefault="00F077CB" w:rsidP="006D558E">
            <w:pPr>
              <w:keepNext/>
              <w:spacing w:after="0"/>
              <w:ind w:right="34"/>
              <w:jc w:val="center"/>
              <w:rPr>
                <w:rFonts w:eastAsia="Arial Unicode MS" w:cs="Tahoma"/>
                <w:sz w:val="18"/>
                <w:szCs w:val="16"/>
              </w:rPr>
            </w:pPr>
            <w:r w:rsidRPr="00F077CB">
              <w:rPr>
                <w:rFonts w:eastAsia="Arial Unicode MS" w:cs="Tahoma"/>
                <w:sz w:val="18"/>
                <w:szCs w:val="16"/>
              </w:rPr>
              <w:t>2047</w:t>
            </w:r>
          </w:p>
        </w:tc>
        <w:tc>
          <w:tcPr>
            <w:tcW w:w="1333"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p>
        </w:tc>
        <w:tc>
          <w:tcPr>
            <w:tcW w:w="1333"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c>
          <w:tcPr>
            <w:tcW w:w="1334"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1 453 199</w:t>
            </w:r>
          </w:p>
        </w:tc>
        <w:tc>
          <w:tcPr>
            <w:tcW w:w="1333" w:type="dxa"/>
            <w:tcBorders>
              <w:bottom w:val="single" w:sz="4" w:space="0" w:color="000000"/>
            </w:tcBorders>
            <w:vAlign w:val="center"/>
          </w:tcPr>
          <w:p w:rsidR="00F077CB" w:rsidRPr="00F077CB" w:rsidRDefault="00F077CB" w:rsidP="00F077CB">
            <w:pPr>
              <w:spacing w:after="0"/>
              <w:jc w:val="center"/>
              <w:rPr>
                <w:rFonts w:cs="Tahoma"/>
                <w:sz w:val="18"/>
                <w:szCs w:val="16"/>
              </w:rPr>
            </w:pPr>
            <w:r w:rsidRPr="00F077CB">
              <w:rPr>
                <w:rFonts w:cs="Tahoma"/>
                <w:sz w:val="18"/>
                <w:szCs w:val="16"/>
              </w:rPr>
              <w:t>219 731</w:t>
            </w:r>
          </w:p>
        </w:tc>
        <w:tc>
          <w:tcPr>
            <w:tcW w:w="1333"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1 672 929</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7 968 664</w:t>
            </w:r>
          </w:p>
        </w:tc>
      </w:tr>
      <w:tr w:rsidR="00F077CB" w:rsidRPr="005E09C2" w:rsidTr="00F077CB">
        <w:trPr>
          <w:trHeight w:val="283"/>
        </w:trPr>
        <w:tc>
          <w:tcPr>
            <w:tcW w:w="647" w:type="dxa"/>
            <w:shd w:val="pct12" w:color="auto" w:fill="auto"/>
            <w:vAlign w:val="center"/>
          </w:tcPr>
          <w:p w:rsidR="00F077CB" w:rsidRPr="00F077CB" w:rsidRDefault="00F077CB" w:rsidP="00680DBE">
            <w:pPr>
              <w:keepNext/>
              <w:spacing w:after="0"/>
              <w:ind w:right="34"/>
              <w:jc w:val="center"/>
              <w:rPr>
                <w:rFonts w:eastAsia="Arial Unicode MS" w:cs="Tahoma"/>
                <w:sz w:val="18"/>
                <w:szCs w:val="16"/>
              </w:rPr>
            </w:pPr>
            <w:r w:rsidRPr="00F077CB">
              <w:rPr>
                <w:rFonts w:eastAsia="Arial Unicode MS" w:cs="Tahoma"/>
                <w:sz w:val="18"/>
                <w:szCs w:val="16"/>
              </w:rPr>
              <w:t>2048</w:t>
            </w:r>
          </w:p>
        </w:tc>
        <w:tc>
          <w:tcPr>
            <w:tcW w:w="1333"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p>
        </w:tc>
        <w:tc>
          <w:tcPr>
            <w:tcW w:w="1333"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13 807 831</w:t>
            </w:r>
          </w:p>
        </w:tc>
        <w:tc>
          <w:tcPr>
            <w:tcW w:w="1334"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1 453 199</w:t>
            </w:r>
          </w:p>
        </w:tc>
        <w:tc>
          <w:tcPr>
            <w:tcW w:w="1333" w:type="dxa"/>
            <w:tcBorders>
              <w:bottom w:val="single" w:sz="4" w:space="0" w:color="000000"/>
            </w:tcBorders>
            <w:vAlign w:val="center"/>
          </w:tcPr>
          <w:p w:rsidR="00F077CB" w:rsidRPr="00F077CB" w:rsidRDefault="00F077CB" w:rsidP="00F077CB">
            <w:pPr>
              <w:spacing w:after="0"/>
              <w:jc w:val="center"/>
              <w:rPr>
                <w:rFonts w:cs="Tahoma"/>
                <w:sz w:val="18"/>
                <w:szCs w:val="16"/>
              </w:rPr>
            </w:pPr>
            <w:r w:rsidRPr="00F077CB">
              <w:rPr>
                <w:rFonts w:cs="Tahoma"/>
                <w:sz w:val="18"/>
                <w:szCs w:val="16"/>
              </w:rPr>
              <w:t>222 486</w:t>
            </w:r>
          </w:p>
        </w:tc>
        <w:tc>
          <w:tcPr>
            <w:tcW w:w="1333"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15 483 515</w:t>
            </w:r>
          </w:p>
        </w:tc>
        <w:tc>
          <w:tcPr>
            <w:tcW w:w="1334" w:type="dxa"/>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23 452 179</w:t>
            </w:r>
          </w:p>
        </w:tc>
      </w:tr>
      <w:tr w:rsidR="00F077CB" w:rsidRPr="005E09C2" w:rsidTr="00F077CB">
        <w:trPr>
          <w:trHeight w:val="283"/>
        </w:trPr>
        <w:tc>
          <w:tcPr>
            <w:tcW w:w="647" w:type="dxa"/>
            <w:tcBorders>
              <w:bottom w:val="single" w:sz="4" w:space="0" w:color="000000"/>
            </w:tcBorders>
            <w:shd w:val="pct12" w:color="auto" w:fill="auto"/>
            <w:vAlign w:val="center"/>
          </w:tcPr>
          <w:p w:rsidR="00F077CB" w:rsidRPr="00F077CB" w:rsidRDefault="00F077CB" w:rsidP="006D558E">
            <w:pPr>
              <w:keepNext/>
              <w:spacing w:after="0"/>
              <w:ind w:right="34"/>
              <w:jc w:val="center"/>
              <w:rPr>
                <w:rFonts w:eastAsia="Arial Unicode MS" w:cs="Tahoma"/>
                <w:b/>
                <w:sz w:val="18"/>
                <w:szCs w:val="16"/>
              </w:rPr>
            </w:pPr>
            <w:r w:rsidRPr="00F077CB">
              <w:rPr>
                <w:rFonts w:eastAsia="Arial Unicode MS" w:cs="Tahoma"/>
                <w:b/>
                <w:sz w:val="18"/>
                <w:szCs w:val="16"/>
              </w:rPr>
              <w:t>NPV</w:t>
            </w:r>
          </w:p>
        </w:tc>
        <w:tc>
          <w:tcPr>
            <w:tcW w:w="1333" w:type="dxa"/>
            <w:tcBorders>
              <w:bottom w:val="single" w:sz="4" w:space="0" w:color="000000"/>
            </w:tcBorders>
            <w:shd w:val="pct12" w:color="auto" w:fill="auto"/>
            <w:vAlign w:val="center"/>
          </w:tcPr>
          <w:p w:rsidR="00F077CB" w:rsidRPr="00F077CB" w:rsidRDefault="00F077CB" w:rsidP="00F077CB">
            <w:pPr>
              <w:spacing w:after="0"/>
              <w:jc w:val="center"/>
              <w:rPr>
                <w:rFonts w:cs="Tahoma"/>
                <w:b/>
                <w:sz w:val="18"/>
                <w:szCs w:val="16"/>
              </w:rPr>
            </w:pPr>
            <w:r w:rsidRPr="00F077CB">
              <w:rPr>
                <w:rFonts w:cs="Tahoma"/>
                <w:b/>
                <w:sz w:val="18"/>
                <w:szCs w:val="16"/>
              </w:rPr>
              <w:t>35 248 534</w:t>
            </w:r>
          </w:p>
        </w:tc>
        <w:tc>
          <w:tcPr>
            <w:tcW w:w="1333" w:type="dxa"/>
            <w:tcBorders>
              <w:bottom w:val="single" w:sz="4" w:space="0" w:color="000000"/>
            </w:tcBorders>
            <w:shd w:val="pct12" w:color="auto" w:fill="auto"/>
            <w:vAlign w:val="center"/>
          </w:tcPr>
          <w:p w:rsidR="00F077CB" w:rsidRPr="00F077CB" w:rsidRDefault="00F077CB" w:rsidP="00F077CB">
            <w:pPr>
              <w:spacing w:after="0"/>
              <w:jc w:val="center"/>
              <w:rPr>
                <w:rFonts w:cs="Tahoma"/>
                <w:b/>
                <w:sz w:val="18"/>
                <w:szCs w:val="16"/>
              </w:rPr>
            </w:pPr>
            <w:r w:rsidRPr="00F077CB">
              <w:rPr>
                <w:rFonts w:cs="Tahoma"/>
                <w:b/>
                <w:sz w:val="18"/>
                <w:szCs w:val="16"/>
              </w:rPr>
              <w:t>3 354 562</w:t>
            </w:r>
          </w:p>
        </w:tc>
        <w:tc>
          <w:tcPr>
            <w:tcW w:w="1334" w:type="dxa"/>
            <w:tcBorders>
              <w:bottom w:val="single" w:sz="4" w:space="0" w:color="000000"/>
            </w:tcBorders>
            <w:shd w:val="pct12" w:color="auto" w:fill="auto"/>
            <w:vAlign w:val="center"/>
          </w:tcPr>
          <w:p w:rsidR="00F077CB" w:rsidRPr="00F077CB" w:rsidRDefault="00F077CB" w:rsidP="00F077CB">
            <w:pPr>
              <w:spacing w:after="0"/>
              <w:jc w:val="center"/>
              <w:rPr>
                <w:rFonts w:cs="Tahoma"/>
                <w:b/>
                <w:sz w:val="18"/>
                <w:szCs w:val="16"/>
              </w:rPr>
            </w:pPr>
            <w:r w:rsidRPr="00F077CB">
              <w:rPr>
                <w:rFonts w:cs="Tahoma"/>
                <w:b/>
                <w:sz w:val="18"/>
                <w:szCs w:val="16"/>
              </w:rPr>
              <w:t>33 000 143</w:t>
            </w:r>
          </w:p>
        </w:tc>
        <w:tc>
          <w:tcPr>
            <w:tcW w:w="1333" w:type="dxa"/>
            <w:tcBorders>
              <w:bottom w:val="single" w:sz="4" w:space="0" w:color="000000"/>
            </w:tcBorders>
            <w:shd w:val="pct12" w:color="auto" w:fill="auto"/>
            <w:vAlign w:val="center"/>
          </w:tcPr>
          <w:p w:rsidR="00F077CB" w:rsidRPr="00F077CB" w:rsidRDefault="00F077CB" w:rsidP="00F077CB">
            <w:pPr>
              <w:spacing w:after="0"/>
              <w:jc w:val="center"/>
              <w:rPr>
                <w:rFonts w:cs="Tahoma"/>
                <w:b/>
                <w:sz w:val="18"/>
                <w:szCs w:val="16"/>
              </w:rPr>
            </w:pPr>
            <w:r w:rsidRPr="00F077CB">
              <w:rPr>
                <w:rFonts w:cs="Tahoma"/>
                <w:b/>
                <w:sz w:val="18"/>
                <w:szCs w:val="16"/>
              </w:rPr>
              <w:t>1 049 535</w:t>
            </w:r>
          </w:p>
        </w:tc>
        <w:tc>
          <w:tcPr>
            <w:tcW w:w="1333" w:type="dxa"/>
            <w:tcBorders>
              <w:bottom w:val="single" w:sz="4" w:space="0" w:color="000000"/>
            </w:tcBorders>
            <w:shd w:val="pct12" w:color="auto" w:fill="auto"/>
            <w:vAlign w:val="center"/>
          </w:tcPr>
          <w:p w:rsidR="00F077CB" w:rsidRPr="00F077CB" w:rsidRDefault="00F077CB" w:rsidP="00F077CB">
            <w:pPr>
              <w:spacing w:after="0"/>
              <w:jc w:val="center"/>
              <w:rPr>
                <w:rFonts w:cs="Tahoma"/>
                <w:b/>
                <w:sz w:val="18"/>
                <w:szCs w:val="16"/>
              </w:rPr>
            </w:pPr>
            <w:r w:rsidRPr="00F077CB">
              <w:rPr>
                <w:rFonts w:cs="Tahoma"/>
                <w:b/>
                <w:sz w:val="18"/>
                <w:szCs w:val="16"/>
              </w:rPr>
              <w:t>2 155 706</w:t>
            </w:r>
          </w:p>
        </w:tc>
        <w:tc>
          <w:tcPr>
            <w:tcW w:w="1334" w:type="dxa"/>
            <w:tcBorders>
              <w:bottom w:val="single" w:sz="4" w:space="0" w:color="000000"/>
            </w:tcBorders>
            <w:shd w:val="clear" w:color="auto" w:fill="auto"/>
            <w:vAlign w:val="center"/>
          </w:tcPr>
          <w:p w:rsidR="00F077CB" w:rsidRPr="00F077CB" w:rsidRDefault="00F077CB" w:rsidP="00F077CB">
            <w:pPr>
              <w:spacing w:after="0"/>
              <w:jc w:val="center"/>
              <w:rPr>
                <w:rFonts w:cs="Tahoma"/>
                <w:sz w:val="18"/>
                <w:szCs w:val="16"/>
              </w:rPr>
            </w:pPr>
            <w:r w:rsidRPr="00F077CB">
              <w:rPr>
                <w:rFonts w:cs="Tahoma"/>
                <w:sz w:val="18"/>
                <w:szCs w:val="16"/>
              </w:rPr>
              <w:t> </w:t>
            </w:r>
          </w:p>
        </w:tc>
      </w:tr>
      <w:tr w:rsidR="00680DBE" w:rsidRPr="005E09C2" w:rsidTr="00F077CB">
        <w:trPr>
          <w:trHeight w:val="20"/>
        </w:trPr>
        <w:tc>
          <w:tcPr>
            <w:tcW w:w="8647" w:type="dxa"/>
            <w:gridSpan w:val="7"/>
          </w:tcPr>
          <w:p w:rsidR="00680DBE" w:rsidRPr="00680DBE" w:rsidRDefault="00680DBE" w:rsidP="006D558E">
            <w:pPr>
              <w:spacing w:after="0"/>
              <w:rPr>
                <w:rFonts w:cs="Tahoma"/>
                <w:sz w:val="16"/>
                <w:szCs w:val="16"/>
              </w:rPr>
            </w:pPr>
            <w:bookmarkStart w:id="25" w:name="_Toc447262183"/>
            <w:proofErr w:type="gramStart"/>
            <w:r w:rsidRPr="00680DBE">
              <w:t xml:space="preserve">Tabulka </w:t>
            </w:r>
            <w:proofErr w:type="gramEnd"/>
            <w:r w:rsidR="00A1335F">
              <w:fldChar w:fldCharType="begin"/>
            </w:r>
            <w:r w:rsidR="00A1335F">
              <w:instrText xml:space="preserve"> STYLEREF 1 \s </w:instrText>
            </w:r>
            <w:r w:rsidR="00A1335F">
              <w:fldChar w:fldCharType="separate"/>
            </w:r>
            <w:r w:rsidR="00A1335F">
              <w:rPr>
                <w:noProof/>
              </w:rPr>
              <w:t>3</w:t>
            </w:r>
            <w:r w:rsidR="00A1335F">
              <w:rPr>
                <w:noProof/>
              </w:rPr>
              <w:fldChar w:fldCharType="end"/>
            </w:r>
            <w:proofErr w:type="gramStart"/>
            <w:r w:rsidRPr="00680DBE">
              <w:t>.</w:t>
            </w:r>
            <w:proofErr w:type="gramEnd"/>
            <w:r w:rsidR="006A3072">
              <w:fldChar w:fldCharType="begin"/>
            </w:r>
            <w:r w:rsidR="006A3072">
              <w:instrText xml:space="preserve"> SEQ Tabulka \* ARABIC \s 1 </w:instrText>
            </w:r>
            <w:r w:rsidR="006A3072">
              <w:fldChar w:fldCharType="separate"/>
            </w:r>
            <w:r w:rsidR="00A1335F">
              <w:rPr>
                <w:noProof/>
              </w:rPr>
              <w:t>13</w:t>
            </w:r>
            <w:r w:rsidR="006A3072">
              <w:rPr>
                <w:noProof/>
              </w:rPr>
              <w:fldChar w:fldCharType="end"/>
            </w:r>
            <w:r w:rsidRPr="00680DBE">
              <w:t xml:space="preserve"> – Ekonomická analýza v tis. Kč (CÚ 2016)</w:t>
            </w:r>
            <w:bookmarkEnd w:id="25"/>
          </w:p>
        </w:tc>
      </w:tr>
    </w:tbl>
    <w:p w:rsidR="00F03BDE" w:rsidRDefault="00F03BDE" w:rsidP="009F3119">
      <w:pPr>
        <w:jc w:val="both"/>
      </w:pPr>
    </w:p>
    <w:p w:rsidR="00F03BDE" w:rsidRDefault="00F03BDE">
      <w:r>
        <w:br w:type="page"/>
      </w:r>
    </w:p>
    <w:p w:rsidR="00F03BDE" w:rsidRDefault="00F03BDE" w:rsidP="00F03BDE">
      <w:pPr>
        <w:pStyle w:val="Nadpis2"/>
        <w:numPr>
          <w:ilvl w:val="1"/>
          <w:numId w:val="18"/>
        </w:numPr>
        <w:ind w:left="567"/>
      </w:pPr>
      <w:bookmarkStart w:id="26" w:name="_Toc457161122"/>
      <w:r>
        <w:lastRenderedPageBreak/>
        <w:t>Analýza citlivosti</w:t>
      </w:r>
      <w:bookmarkEnd w:id="26"/>
    </w:p>
    <w:p w:rsidR="00F03BDE" w:rsidRPr="00F03BDE" w:rsidRDefault="00F03BDE" w:rsidP="00F03BDE">
      <w:pPr>
        <w:spacing w:after="0" w:line="240" w:lineRule="auto"/>
      </w:pPr>
    </w:p>
    <w:p w:rsidR="00F03BDE" w:rsidRDefault="00F03BDE" w:rsidP="00F03BDE">
      <w:pPr>
        <w:jc w:val="both"/>
      </w:pPr>
      <w:r>
        <w:t>Analýza citlivosti a rizik se zaměřuje na prozkoumání variability výsledků ekonomického hodnocení, v</w:t>
      </w:r>
      <w:r w:rsidR="006D558E">
        <w:t> </w:t>
      </w:r>
      <w:r>
        <w:t>porovnání s nejlepším dříve učiněným odhadem. Jsou určeny a dále zkoumány kritické proměnné a</w:t>
      </w:r>
      <w:r w:rsidR="006D558E">
        <w:t> </w:t>
      </w:r>
      <w:r>
        <w:t xml:space="preserve">jejich vliv na celkový výsledek hodnocení. </w:t>
      </w:r>
    </w:p>
    <w:p w:rsidR="00F03BDE" w:rsidRDefault="00F03BDE" w:rsidP="006D558E">
      <w:pPr>
        <w:pStyle w:val="Nadpis3"/>
        <w:numPr>
          <w:ilvl w:val="2"/>
          <w:numId w:val="18"/>
        </w:numPr>
        <w:ind w:left="709"/>
      </w:pPr>
      <w:bookmarkStart w:id="27" w:name="_Toc457161123"/>
      <w:r>
        <w:t>Elasticita</w:t>
      </w:r>
      <w:bookmarkEnd w:id="27"/>
    </w:p>
    <w:p w:rsidR="00F03BDE" w:rsidRDefault="00F03BDE" w:rsidP="00F03BDE">
      <w:pPr>
        <w:jc w:val="both"/>
      </w:pPr>
      <w:r>
        <w:t>Výše výsledných ekonomických ukazatelů je dána hodnotou jednotlivých finančních toků vstupujících do výpočtu efektivnosti. Hodnoty finančních toků jsou určovány výší nezávislých proměnných. Pomocí podrobného prozkoumání jejich elasticity jsou následně určeny proměnné, jejichž výše (resp. změna) nejvíce ovlivňuje hodnotu výsledných ukazatelů. Jsou to tzv. „kritické nezávislé proměnné“ (v</w:t>
      </w:r>
      <w:r w:rsidR="006D558E">
        <w:t> </w:t>
      </w:r>
      <w:r>
        <w:t>souladu s materiálem „Metodika pro hodnocení ekonomické efektivnosti a ex-post posuzování nákladů a výnosů, projektů železniční infrastruktury, pozemních komunikací a dopravně významných vodních cest“, MD ČR 03/2016. Elasticita je poměr mezi procentní změnou výsledného ukazatele (NPV) a procentní změnou příslušné nezávislé proměnné od nejlepšího odhadu.</w:t>
      </w:r>
    </w:p>
    <w:p w:rsidR="006D558E" w:rsidRDefault="00F03BDE" w:rsidP="00F03BDE">
      <w:pPr>
        <w:jc w:val="both"/>
      </w:pPr>
      <w:r>
        <w:t>Jako kritické byly označeny proměn</w:t>
      </w:r>
      <w:r w:rsidR="006D558E">
        <w:t>né, které splňují dvě podmínky:</w:t>
      </w:r>
    </w:p>
    <w:p w:rsidR="006D558E" w:rsidRDefault="00F03BDE" w:rsidP="00F03BDE">
      <w:pPr>
        <w:pStyle w:val="Odstavecseseznamem"/>
        <w:numPr>
          <w:ilvl w:val="0"/>
          <w:numId w:val="29"/>
        </w:numPr>
        <w:jc w:val="both"/>
      </w:pPr>
      <w:r>
        <w:t>jejich elasticita je větší než 1,</w:t>
      </w:r>
    </w:p>
    <w:p w:rsidR="00F03BDE" w:rsidRDefault="00F03BDE" w:rsidP="00F03BDE">
      <w:pPr>
        <w:pStyle w:val="Odstavecseseznamem"/>
        <w:numPr>
          <w:ilvl w:val="0"/>
          <w:numId w:val="29"/>
        </w:numPr>
        <w:jc w:val="both"/>
      </w:pPr>
      <w:r>
        <w:t>jejich vliv na změnu výsledných ukazatelů je výrazně vyšší než u ostatních sledovaných veličin (elasticita je násobně vyšší).</w:t>
      </w:r>
    </w:p>
    <w:p w:rsidR="006D558E" w:rsidRDefault="00F03BDE" w:rsidP="00F03BDE">
      <w:pPr>
        <w:jc w:val="both"/>
      </w:pPr>
      <w:r>
        <w:t>Změnou takto zjištěných proměnných je možné nejvíce ovlivnit ekonomické výsledky celého projektu a to jak negativně, tak pozitivně. Průzkum elasticity byl pro finanční i ekonomickou analýzu proved</w:t>
      </w:r>
      <w:r w:rsidR="006D558E">
        <w:t>en pro tyto nezávislé proměnné:</w:t>
      </w:r>
    </w:p>
    <w:p w:rsidR="00A461E2" w:rsidRDefault="00F03BDE" w:rsidP="00F03BDE">
      <w:pPr>
        <w:pStyle w:val="Odstavecseseznamem"/>
        <w:numPr>
          <w:ilvl w:val="0"/>
          <w:numId w:val="30"/>
        </w:numPr>
        <w:jc w:val="both"/>
      </w:pPr>
      <w:r>
        <w:t>projektové investiční náklady (IN),</w:t>
      </w:r>
    </w:p>
    <w:p w:rsidR="00F03BDE" w:rsidRDefault="00F03BDE" w:rsidP="00F03BDE">
      <w:pPr>
        <w:pStyle w:val="Odstavecseseznamem"/>
        <w:numPr>
          <w:ilvl w:val="0"/>
          <w:numId w:val="30"/>
        </w:numPr>
        <w:jc w:val="both"/>
      </w:pPr>
      <w:r>
        <w:t>úspora provozních nákladů na infrastrukturu (PN infrastruktury</w:t>
      </w:r>
      <w:r w:rsidR="00A461E2">
        <w:t>).</w:t>
      </w:r>
    </w:p>
    <w:tbl>
      <w:tblPr>
        <w:tblW w:w="7371" w:type="dxa"/>
        <w:tblInd w:w="70" w:type="dxa"/>
        <w:tblLayout w:type="fixed"/>
        <w:tblCellMar>
          <w:left w:w="70" w:type="dxa"/>
          <w:right w:w="70" w:type="dxa"/>
        </w:tblCellMar>
        <w:tblLook w:val="04A0" w:firstRow="1" w:lastRow="0" w:firstColumn="1" w:lastColumn="0" w:noHBand="0" w:noVBand="1"/>
      </w:tblPr>
      <w:tblGrid>
        <w:gridCol w:w="2015"/>
        <w:gridCol w:w="2678"/>
        <w:gridCol w:w="2678"/>
      </w:tblGrid>
      <w:tr w:rsidR="007450E5" w:rsidRPr="00B659B4" w:rsidTr="0074636C">
        <w:trPr>
          <w:trHeight w:val="284"/>
        </w:trPr>
        <w:tc>
          <w:tcPr>
            <w:tcW w:w="2015" w:type="dxa"/>
            <w:vMerge w:val="restart"/>
            <w:tcBorders>
              <w:top w:val="single" w:sz="4" w:space="0" w:color="auto"/>
              <w:left w:val="single" w:sz="4" w:space="0" w:color="auto"/>
              <w:right w:val="single" w:sz="4" w:space="0" w:color="auto"/>
            </w:tcBorders>
            <w:shd w:val="clear" w:color="auto" w:fill="D9D9D9"/>
            <w:vAlign w:val="center"/>
          </w:tcPr>
          <w:p w:rsidR="007450E5" w:rsidRPr="00B659B4" w:rsidRDefault="007450E5" w:rsidP="0074636C">
            <w:pPr>
              <w:keepNext/>
              <w:keepLines/>
              <w:spacing w:after="0" w:line="240" w:lineRule="auto"/>
              <w:jc w:val="center"/>
              <w:rPr>
                <w:b/>
              </w:rPr>
            </w:pPr>
            <w:r>
              <w:rPr>
                <w:b/>
              </w:rPr>
              <w:t>Proměnná</w:t>
            </w:r>
          </w:p>
        </w:tc>
        <w:tc>
          <w:tcPr>
            <w:tcW w:w="5356" w:type="dxa"/>
            <w:gridSpan w:val="2"/>
            <w:tcBorders>
              <w:top w:val="single" w:sz="4" w:space="0" w:color="auto"/>
              <w:left w:val="nil"/>
              <w:right w:val="single" w:sz="4" w:space="0" w:color="auto"/>
            </w:tcBorders>
            <w:shd w:val="clear" w:color="auto" w:fill="D9D9D9"/>
          </w:tcPr>
          <w:p w:rsidR="007450E5" w:rsidRPr="00B659B4" w:rsidRDefault="007450E5" w:rsidP="0074636C">
            <w:pPr>
              <w:keepNext/>
              <w:keepLines/>
              <w:spacing w:after="0" w:line="240" w:lineRule="auto"/>
              <w:jc w:val="center"/>
              <w:rPr>
                <w:b/>
              </w:rPr>
            </w:pPr>
            <w:r>
              <w:rPr>
                <w:b/>
              </w:rPr>
              <w:t>elasticita</w:t>
            </w:r>
          </w:p>
        </w:tc>
      </w:tr>
      <w:tr w:rsidR="007450E5" w:rsidRPr="00B659B4" w:rsidTr="0074636C">
        <w:trPr>
          <w:trHeight w:val="397"/>
        </w:trPr>
        <w:tc>
          <w:tcPr>
            <w:tcW w:w="2015" w:type="dxa"/>
            <w:vMerge/>
            <w:tcBorders>
              <w:left w:val="single" w:sz="4" w:space="0" w:color="auto"/>
              <w:right w:val="single" w:sz="4" w:space="0" w:color="auto"/>
            </w:tcBorders>
            <w:shd w:val="clear" w:color="auto" w:fill="D9D9D9"/>
            <w:vAlign w:val="center"/>
          </w:tcPr>
          <w:p w:rsidR="007450E5" w:rsidRPr="00B659B4" w:rsidRDefault="007450E5" w:rsidP="0074636C">
            <w:pPr>
              <w:keepNext/>
              <w:keepLines/>
              <w:spacing w:after="0" w:line="240" w:lineRule="auto"/>
              <w:jc w:val="center"/>
              <w:rPr>
                <w:b/>
              </w:rPr>
            </w:pPr>
          </w:p>
        </w:tc>
        <w:tc>
          <w:tcPr>
            <w:tcW w:w="2678" w:type="dxa"/>
            <w:tcBorders>
              <w:top w:val="single" w:sz="4" w:space="0" w:color="auto"/>
              <w:left w:val="nil"/>
              <w:right w:val="single" w:sz="4" w:space="0" w:color="auto"/>
            </w:tcBorders>
            <w:shd w:val="clear" w:color="auto" w:fill="D9D9D9"/>
            <w:vAlign w:val="center"/>
          </w:tcPr>
          <w:p w:rsidR="007450E5" w:rsidRPr="00B659B4" w:rsidRDefault="007450E5" w:rsidP="0074636C">
            <w:pPr>
              <w:keepNext/>
              <w:keepLines/>
              <w:spacing w:after="0" w:line="240" w:lineRule="auto"/>
              <w:jc w:val="center"/>
              <w:rPr>
                <w:b/>
              </w:rPr>
            </w:pPr>
            <w:r>
              <w:rPr>
                <w:b/>
              </w:rPr>
              <w:t>finanční</w:t>
            </w:r>
          </w:p>
        </w:tc>
        <w:tc>
          <w:tcPr>
            <w:tcW w:w="2678" w:type="dxa"/>
            <w:tcBorders>
              <w:top w:val="single" w:sz="4" w:space="0" w:color="auto"/>
              <w:left w:val="nil"/>
              <w:right w:val="single" w:sz="4" w:space="0" w:color="auto"/>
            </w:tcBorders>
            <w:shd w:val="clear" w:color="auto" w:fill="D9D9D9"/>
            <w:vAlign w:val="center"/>
          </w:tcPr>
          <w:p w:rsidR="007450E5" w:rsidRPr="00B659B4" w:rsidRDefault="007450E5" w:rsidP="0074636C">
            <w:pPr>
              <w:keepNext/>
              <w:keepLines/>
              <w:spacing w:after="0" w:line="240" w:lineRule="auto"/>
              <w:jc w:val="center"/>
              <w:rPr>
                <w:b/>
              </w:rPr>
            </w:pPr>
            <w:r>
              <w:rPr>
                <w:b/>
              </w:rPr>
              <w:t>ekonomická</w:t>
            </w:r>
          </w:p>
        </w:tc>
      </w:tr>
      <w:tr w:rsidR="007450E5" w:rsidRPr="00E001CB" w:rsidTr="0074636C">
        <w:trPr>
          <w:trHeight w:val="284"/>
        </w:trPr>
        <w:tc>
          <w:tcPr>
            <w:tcW w:w="2015"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7450E5" w:rsidRDefault="007450E5" w:rsidP="0074636C">
            <w:pPr>
              <w:spacing w:after="0" w:line="240" w:lineRule="auto"/>
              <w:jc w:val="center"/>
              <w:rPr>
                <w:szCs w:val="20"/>
              </w:rPr>
            </w:pPr>
            <w:r>
              <w:rPr>
                <w:szCs w:val="20"/>
              </w:rPr>
              <w:t>IN</w:t>
            </w:r>
          </w:p>
        </w:tc>
        <w:tc>
          <w:tcPr>
            <w:tcW w:w="2678" w:type="dxa"/>
            <w:tcBorders>
              <w:top w:val="single" w:sz="4" w:space="0" w:color="auto"/>
              <w:left w:val="nil"/>
              <w:bottom w:val="single" w:sz="4" w:space="0" w:color="auto"/>
              <w:right w:val="single" w:sz="4" w:space="0" w:color="auto"/>
            </w:tcBorders>
            <w:shd w:val="clear" w:color="auto" w:fill="auto"/>
            <w:noWrap/>
            <w:vAlign w:val="center"/>
          </w:tcPr>
          <w:p w:rsidR="007450E5" w:rsidRPr="00217A5E" w:rsidRDefault="008E038F" w:rsidP="0074636C">
            <w:pPr>
              <w:spacing w:after="0" w:line="240" w:lineRule="auto"/>
              <w:jc w:val="center"/>
              <w:rPr>
                <w:b/>
                <w:szCs w:val="20"/>
              </w:rPr>
            </w:pPr>
            <w:r>
              <w:rPr>
                <w:b/>
                <w:szCs w:val="20"/>
              </w:rPr>
              <w:t>6,63</w:t>
            </w:r>
          </w:p>
        </w:tc>
        <w:tc>
          <w:tcPr>
            <w:tcW w:w="2678" w:type="dxa"/>
            <w:tcBorders>
              <w:top w:val="single" w:sz="4" w:space="0" w:color="auto"/>
              <w:left w:val="nil"/>
              <w:bottom w:val="single" w:sz="4" w:space="0" w:color="auto"/>
              <w:right w:val="single" w:sz="4" w:space="0" w:color="auto"/>
            </w:tcBorders>
            <w:vAlign w:val="bottom"/>
          </w:tcPr>
          <w:p w:rsidR="007450E5" w:rsidRPr="007C5360" w:rsidRDefault="008E038F" w:rsidP="0074636C">
            <w:pPr>
              <w:spacing w:after="0" w:line="240" w:lineRule="auto"/>
              <w:jc w:val="center"/>
              <w:rPr>
                <w:b/>
                <w:szCs w:val="20"/>
              </w:rPr>
            </w:pPr>
            <w:r>
              <w:rPr>
                <w:b/>
                <w:szCs w:val="20"/>
              </w:rPr>
              <w:t>16,35</w:t>
            </w:r>
          </w:p>
        </w:tc>
      </w:tr>
      <w:tr w:rsidR="007450E5" w:rsidRPr="00E001CB" w:rsidTr="0074636C">
        <w:trPr>
          <w:trHeight w:val="284"/>
        </w:trPr>
        <w:tc>
          <w:tcPr>
            <w:tcW w:w="2015"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7450E5" w:rsidRDefault="007450E5" w:rsidP="0074636C">
            <w:pPr>
              <w:spacing w:after="0" w:line="240" w:lineRule="auto"/>
              <w:jc w:val="center"/>
              <w:rPr>
                <w:szCs w:val="20"/>
              </w:rPr>
            </w:pPr>
            <w:r>
              <w:rPr>
                <w:szCs w:val="20"/>
              </w:rPr>
              <w:t>PN infrastruktury</w:t>
            </w:r>
          </w:p>
        </w:tc>
        <w:tc>
          <w:tcPr>
            <w:tcW w:w="2678" w:type="dxa"/>
            <w:tcBorders>
              <w:top w:val="single" w:sz="4" w:space="0" w:color="auto"/>
              <w:left w:val="nil"/>
              <w:bottom w:val="single" w:sz="4" w:space="0" w:color="auto"/>
              <w:right w:val="single" w:sz="4" w:space="0" w:color="auto"/>
            </w:tcBorders>
            <w:shd w:val="clear" w:color="auto" w:fill="auto"/>
            <w:noWrap/>
            <w:vAlign w:val="center"/>
          </w:tcPr>
          <w:p w:rsidR="007450E5" w:rsidRPr="00217A5E" w:rsidRDefault="008E038F" w:rsidP="0074636C">
            <w:pPr>
              <w:spacing w:after="0" w:line="240" w:lineRule="auto"/>
              <w:jc w:val="center"/>
              <w:rPr>
                <w:b/>
                <w:szCs w:val="20"/>
              </w:rPr>
            </w:pPr>
            <w:r>
              <w:rPr>
                <w:b/>
                <w:szCs w:val="20"/>
              </w:rPr>
              <w:t>5,63</w:t>
            </w:r>
          </w:p>
        </w:tc>
        <w:tc>
          <w:tcPr>
            <w:tcW w:w="2678" w:type="dxa"/>
            <w:tcBorders>
              <w:top w:val="single" w:sz="4" w:space="0" w:color="auto"/>
              <w:left w:val="nil"/>
              <w:bottom w:val="single" w:sz="4" w:space="0" w:color="auto"/>
              <w:right w:val="single" w:sz="4" w:space="0" w:color="auto"/>
            </w:tcBorders>
            <w:vAlign w:val="bottom"/>
          </w:tcPr>
          <w:p w:rsidR="008E038F" w:rsidRPr="00217A5E" w:rsidRDefault="008E038F" w:rsidP="008E038F">
            <w:pPr>
              <w:spacing w:after="0" w:line="240" w:lineRule="auto"/>
              <w:jc w:val="center"/>
              <w:rPr>
                <w:b/>
                <w:szCs w:val="20"/>
              </w:rPr>
            </w:pPr>
            <w:r>
              <w:rPr>
                <w:b/>
                <w:szCs w:val="20"/>
              </w:rPr>
              <w:t>16,67</w:t>
            </w:r>
          </w:p>
        </w:tc>
      </w:tr>
      <w:tr w:rsidR="007450E5" w:rsidTr="0074636C">
        <w:trPr>
          <w:trHeight w:val="284"/>
        </w:trPr>
        <w:tc>
          <w:tcPr>
            <w:tcW w:w="7371" w:type="dxa"/>
            <w:gridSpan w:val="3"/>
            <w:tcBorders>
              <w:top w:val="single" w:sz="4" w:space="0" w:color="auto"/>
              <w:left w:val="single" w:sz="4" w:space="0" w:color="auto"/>
              <w:bottom w:val="single" w:sz="4" w:space="0" w:color="auto"/>
              <w:right w:val="single" w:sz="4" w:space="0" w:color="auto"/>
            </w:tcBorders>
            <w:shd w:val="clear" w:color="000000" w:fill="auto"/>
          </w:tcPr>
          <w:p w:rsidR="007450E5" w:rsidRPr="007450E5" w:rsidRDefault="007450E5" w:rsidP="0074636C">
            <w:pPr>
              <w:pStyle w:val="Titulek"/>
              <w:rPr>
                <w:i w:val="0"/>
                <w:lang w:val="cs-CZ"/>
              </w:rPr>
            </w:pPr>
            <w:bookmarkStart w:id="28" w:name="_Toc447262187"/>
            <w:proofErr w:type="gramStart"/>
            <w:r w:rsidRPr="007450E5">
              <w:rPr>
                <w:i w:val="0"/>
                <w:sz w:val="20"/>
                <w:lang w:val="cs-CZ"/>
              </w:rPr>
              <w:t xml:space="preserve">Tabulka </w:t>
            </w:r>
            <w:proofErr w:type="gramEnd"/>
            <w:r w:rsidRPr="007450E5">
              <w:rPr>
                <w:i w:val="0"/>
                <w:sz w:val="20"/>
                <w:lang w:val="cs-CZ"/>
              </w:rPr>
              <w:fldChar w:fldCharType="begin"/>
            </w:r>
            <w:r w:rsidRPr="007450E5">
              <w:rPr>
                <w:i w:val="0"/>
                <w:sz w:val="20"/>
                <w:lang w:val="cs-CZ"/>
              </w:rPr>
              <w:instrText xml:space="preserve"> STYLEREF 1 \s </w:instrText>
            </w:r>
            <w:r w:rsidRPr="007450E5">
              <w:rPr>
                <w:i w:val="0"/>
                <w:sz w:val="20"/>
                <w:lang w:val="cs-CZ"/>
              </w:rPr>
              <w:fldChar w:fldCharType="separate"/>
            </w:r>
            <w:r w:rsidR="00A1335F">
              <w:rPr>
                <w:i w:val="0"/>
                <w:noProof/>
                <w:sz w:val="20"/>
                <w:lang w:val="cs-CZ"/>
              </w:rPr>
              <w:t>3</w:t>
            </w:r>
            <w:r w:rsidRPr="007450E5">
              <w:rPr>
                <w:i w:val="0"/>
                <w:sz w:val="20"/>
                <w:lang w:val="cs-CZ"/>
              </w:rPr>
              <w:fldChar w:fldCharType="end"/>
            </w:r>
            <w:proofErr w:type="gramStart"/>
            <w:r w:rsidRPr="007450E5">
              <w:rPr>
                <w:i w:val="0"/>
                <w:sz w:val="20"/>
                <w:lang w:val="cs-CZ"/>
              </w:rPr>
              <w:t>.</w:t>
            </w:r>
            <w:proofErr w:type="gramEnd"/>
            <w:r w:rsidRPr="007450E5">
              <w:rPr>
                <w:i w:val="0"/>
                <w:sz w:val="20"/>
                <w:lang w:val="cs-CZ"/>
              </w:rPr>
              <w:fldChar w:fldCharType="begin"/>
            </w:r>
            <w:r w:rsidRPr="007450E5">
              <w:rPr>
                <w:i w:val="0"/>
                <w:sz w:val="20"/>
                <w:lang w:val="cs-CZ"/>
              </w:rPr>
              <w:instrText xml:space="preserve"> SEQ Tabulka \* ARABIC \s 1 </w:instrText>
            </w:r>
            <w:r w:rsidRPr="007450E5">
              <w:rPr>
                <w:i w:val="0"/>
                <w:sz w:val="20"/>
                <w:lang w:val="cs-CZ"/>
              </w:rPr>
              <w:fldChar w:fldCharType="separate"/>
            </w:r>
            <w:r w:rsidR="00A1335F">
              <w:rPr>
                <w:i w:val="0"/>
                <w:noProof/>
                <w:sz w:val="20"/>
                <w:lang w:val="cs-CZ"/>
              </w:rPr>
              <w:t>14</w:t>
            </w:r>
            <w:r w:rsidRPr="007450E5">
              <w:rPr>
                <w:i w:val="0"/>
                <w:sz w:val="20"/>
                <w:lang w:val="cs-CZ"/>
              </w:rPr>
              <w:fldChar w:fldCharType="end"/>
            </w:r>
            <w:r w:rsidRPr="007450E5">
              <w:rPr>
                <w:i w:val="0"/>
                <w:sz w:val="20"/>
                <w:lang w:val="cs-CZ"/>
              </w:rPr>
              <w:t xml:space="preserve"> – Elasticita proměnných - finanční a ekonomická analýza</w:t>
            </w:r>
            <w:bookmarkEnd w:id="28"/>
          </w:p>
        </w:tc>
      </w:tr>
    </w:tbl>
    <w:p w:rsidR="007450E5" w:rsidRDefault="007450E5" w:rsidP="007450E5">
      <w:pPr>
        <w:jc w:val="both"/>
      </w:pPr>
    </w:p>
    <w:p w:rsidR="009A057C" w:rsidRDefault="009A057C" w:rsidP="009A057C">
      <w:pPr>
        <w:pStyle w:val="Nadpis3"/>
        <w:numPr>
          <w:ilvl w:val="2"/>
          <w:numId w:val="18"/>
        </w:numPr>
        <w:ind w:left="709"/>
      </w:pPr>
      <w:bookmarkStart w:id="29" w:name="_Toc457161124"/>
      <w:r>
        <w:t>Citlivostní analýza</w:t>
      </w:r>
      <w:bookmarkEnd w:id="29"/>
    </w:p>
    <w:p w:rsidR="009A057C" w:rsidRDefault="009A057C" w:rsidP="009A057C">
      <w:pPr>
        <w:jc w:val="both"/>
      </w:pPr>
      <w:r>
        <w:t>Jako kritické proměnné v souladu s výše uvedeným byly vybrány investiční náklady a provozní náklady infrastruktury (ve finanční i ekonomické analýze). Citlivostní analýza zkoumá změnu výsledných proměnných při předem definovaných hodnotách kritických proměnných. Výsledky citlivostní analýzy pro jednotlivé varianty jsou shrnuty v následující tabulce a grafu.</w:t>
      </w:r>
    </w:p>
    <w:p w:rsidR="009A057C" w:rsidRDefault="009A057C" w:rsidP="009A057C">
      <w:pPr>
        <w:jc w:val="both"/>
      </w:pPr>
    </w:p>
    <w:p w:rsidR="009A057C" w:rsidRDefault="009A057C" w:rsidP="009A057C">
      <w:pPr>
        <w:jc w:val="both"/>
      </w:pPr>
    </w:p>
    <w:tbl>
      <w:tblPr>
        <w:tblW w:w="7953" w:type="dxa"/>
        <w:tblInd w:w="212" w:type="dxa"/>
        <w:tblLayout w:type="fixed"/>
        <w:tblCellMar>
          <w:left w:w="70" w:type="dxa"/>
          <w:right w:w="70" w:type="dxa"/>
        </w:tblCellMar>
        <w:tblLook w:val="04A0" w:firstRow="1" w:lastRow="0" w:firstColumn="1" w:lastColumn="0" w:noHBand="0" w:noVBand="1"/>
      </w:tblPr>
      <w:tblGrid>
        <w:gridCol w:w="2017"/>
        <w:gridCol w:w="1484"/>
        <w:gridCol w:w="1432"/>
        <w:gridCol w:w="1432"/>
        <w:gridCol w:w="1588"/>
      </w:tblGrid>
      <w:tr w:rsidR="009A057C" w:rsidRPr="00B659B4" w:rsidTr="0074636C">
        <w:trPr>
          <w:trHeight w:val="284"/>
        </w:trPr>
        <w:tc>
          <w:tcPr>
            <w:tcW w:w="2017" w:type="dxa"/>
            <w:vMerge w:val="restart"/>
            <w:tcBorders>
              <w:top w:val="single" w:sz="4" w:space="0" w:color="auto"/>
              <w:left w:val="single" w:sz="4" w:space="0" w:color="auto"/>
              <w:right w:val="single" w:sz="4" w:space="0" w:color="auto"/>
            </w:tcBorders>
            <w:shd w:val="clear" w:color="auto" w:fill="D9D9D9"/>
            <w:vAlign w:val="center"/>
          </w:tcPr>
          <w:p w:rsidR="009A057C" w:rsidRPr="00B659B4" w:rsidRDefault="009A057C" w:rsidP="0074636C">
            <w:pPr>
              <w:keepNext/>
              <w:keepLines/>
              <w:spacing w:after="0" w:line="240" w:lineRule="auto"/>
              <w:jc w:val="center"/>
              <w:rPr>
                <w:b/>
              </w:rPr>
            </w:pPr>
            <w:r>
              <w:rPr>
                <w:b/>
              </w:rPr>
              <w:lastRenderedPageBreak/>
              <w:t>změna vstupu</w:t>
            </w:r>
          </w:p>
        </w:tc>
        <w:tc>
          <w:tcPr>
            <w:tcW w:w="2916" w:type="dxa"/>
            <w:gridSpan w:val="2"/>
            <w:tcBorders>
              <w:top w:val="single" w:sz="4" w:space="0" w:color="auto"/>
              <w:left w:val="nil"/>
              <w:bottom w:val="single" w:sz="4" w:space="0" w:color="auto"/>
              <w:right w:val="single" w:sz="4" w:space="0" w:color="auto"/>
            </w:tcBorders>
            <w:shd w:val="clear" w:color="auto" w:fill="D9D9D9"/>
            <w:vAlign w:val="center"/>
          </w:tcPr>
          <w:p w:rsidR="009A057C" w:rsidRDefault="009A057C" w:rsidP="0074636C">
            <w:pPr>
              <w:keepNext/>
              <w:keepLines/>
              <w:spacing w:after="0" w:line="240" w:lineRule="auto"/>
              <w:jc w:val="center"/>
              <w:rPr>
                <w:b/>
              </w:rPr>
            </w:pPr>
            <w:r>
              <w:rPr>
                <w:b/>
              </w:rPr>
              <w:t>finanční</w:t>
            </w:r>
          </w:p>
        </w:tc>
        <w:tc>
          <w:tcPr>
            <w:tcW w:w="3020" w:type="dxa"/>
            <w:gridSpan w:val="2"/>
            <w:tcBorders>
              <w:top w:val="single" w:sz="4" w:space="0" w:color="auto"/>
              <w:left w:val="nil"/>
              <w:bottom w:val="single" w:sz="4" w:space="0" w:color="auto"/>
              <w:right w:val="single" w:sz="4" w:space="0" w:color="auto"/>
            </w:tcBorders>
            <w:shd w:val="clear" w:color="auto" w:fill="D9D9D9"/>
            <w:vAlign w:val="center"/>
          </w:tcPr>
          <w:p w:rsidR="009A057C" w:rsidRPr="00B659B4" w:rsidRDefault="009A057C" w:rsidP="0074636C">
            <w:pPr>
              <w:keepNext/>
              <w:keepLines/>
              <w:spacing w:after="0" w:line="240" w:lineRule="auto"/>
              <w:jc w:val="center"/>
              <w:rPr>
                <w:b/>
              </w:rPr>
            </w:pPr>
            <w:r>
              <w:rPr>
                <w:b/>
              </w:rPr>
              <w:t>ekonomická</w:t>
            </w:r>
          </w:p>
        </w:tc>
      </w:tr>
      <w:tr w:rsidR="009A057C" w:rsidRPr="00B659B4" w:rsidTr="0074636C">
        <w:trPr>
          <w:trHeight w:val="284"/>
        </w:trPr>
        <w:tc>
          <w:tcPr>
            <w:tcW w:w="2017" w:type="dxa"/>
            <w:vMerge/>
            <w:tcBorders>
              <w:left w:val="single" w:sz="4" w:space="0" w:color="auto"/>
              <w:right w:val="single" w:sz="4" w:space="0" w:color="auto"/>
            </w:tcBorders>
            <w:shd w:val="clear" w:color="auto" w:fill="D9D9D9"/>
            <w:vAlign w:val="center"/>
          </w:tcPr>
          <w:p w:rsidR="009A057C" w:rsidRPr="00B659B4" w:rsidRDefault="009A057C" w:rsidP="0074636C">
            <w:pPr>
              <w:keepNext/>
              <w:keepLines/>
              <w:spacing w:after="0" w:line="240" w:lineRule="auto"/>
              <w:jc w:val="center"/>
              <w:rPr>
                <w:b/>
              </w:rPr>
            </w:pPr>
          </w:p>
        </w:tc>
        <w:tc>
          <w:tcPr>
            <w:tcW w:w="1484" w:type="dxa"/>
            <w:tcBorders>
              <w:top w:val="single" w:sz="4" w:space="0" w:color="auto"/>
              <w:left w:val="nil"/>
              <w:bottom w:val="single" w:sz="4" w:space="0" w:color="auto"/>
              <w:right w:val="single" w:sz="4" w:space="0" w:color="auto"/>
            </w:tcBorders>
            <w:shd w:val="clear" w:color="auto" w:fill="D9D9D9"/>
            <w:vAlign w:val="center"/>
          </w:tcPr>
          <w:p w:rsidR="009A057C" w:rsidRPr="00B659B4" w:rsidRDefault="009A057C" w:rsidP="0074636C">
            <w:pPr>
              <w:keepNext/>
              <w:keepLines/>
              <w:spacing w:after="0" w:line="240" w:lineRule="auto"/>
              <w:jc w:val="center"/>
              <w:rPr>
                <w:b/>
              </w:rPr>
            </w:pPr>
            <w:r>
              <w:rPr>
                <w:b/>
              </w:rPr>
              <w:t>IN</w:t>
            </w:r>
          </w:p>
        </w:tc>
        <w:tc>
          <w:tcPr>
            <w:tcW w:w="1432" w:type="dxa"/>
            <w:tcBorders>
              <w:top w:val="single" w:sz="4" w:space="0" w:color="auto"/>
              <w:left w:val="nil"/>
              <w:bottom w:val="single" w:sz="4" w:space="0" w:color="auto"/>
              <w:right w:val="single" w:sz="4" w:space="0" w:color="auto"/>
            </w:tcBorders>
            <w:shd w:val="clear" w:color="auto" w:fill="D9D9D9"/>
            <w:vAlign w:val="center"/>
          </w:tcPr>
          <w:p w:rsidR="009A057C" w:rsidRDefault="009A057C" w:rsidP="0074636C">
            <w:pPr>
              <w:keepNext/>
              <w:keepLines/>
              <w:spacing w:after="0" w:line="240" w:lineRule="auto"/>
              <w:jc w:val="center"/>
              <w:rPr>
                <w:b/>
              </w:rPr>
            </w:pPr>
            <w:r>
              <w:rPr>
                <w:b/>
              </w:rPr>
              <w:t xml:space="preserve">PN </w:t>
            </w:r>
            <w:proofErr w:type="spellStart"/>
            <w:r>
              <w:rPr>
                <w:b/>
              </w:rPr>
              <w:t>infra</w:t>
            </w:r>
            <w:proofErr w:type="spellEnd"/>
          </w:p>
        </w:tc>
        <w:tc>
          <w:tcPr>
            <w:tcW w:w="1432" w:type="dxa"/>
            <w:tcBorders>
              <w:top w:val="single" w:sz="4" w:space="0" w:color="auto"/>
              <w:left w:val="single" w:sz="4" w:space="0" w:color="auto"/>
              <w:bottom w:val="single" w:sz="4" w:space="0" w:color="auto"/>
              <w:right w:val="single" w:sz="4" w:space="0" w:color="auto"/>
            </w:tcBorders>
            <w:shd w:val="clear" w:color="auto" w:fill="D9D9D9"/>
            <w:vAlign w:val="center"/>
          </w:tcPr>
          <w:p w:rsidR="009A057C" w:rsidRPr="00B659B4" w:rsidRDefault="009A057C" w:rsidP="0074636C">
            <w:pPr>
              <w:keepNext/>
              <w:keepLines/>
              <w:spacing w:after="0" w:line="240" w:lineRule="auto"/>
              <w:jc w:val="center"/>
              <w:rPr>
                <w:b/>
              </w:rPr>
            </w:pPr>
            <w:r>
              <w:rPr>
                <w:b/>
              </w:rPr>
              <w:t>IN</w:t>
            </w:r>
          </w:p>
        </w:tc>
        <w:tc>
          <w:tcPr>
            <w:tcW w:w="1588" w:type="dxa"/>
            <w:tcBorders>
              <w:top w:val="single" w:sz="4" w:space="0" w:color="auto"/>
              <w:left w:val="nil"/>
              <w:bottom w:val="single" w:sz="4" w:space="0" w:color="auto"/>
              <w:right w:val="single" w:sz="4" w:space="0" w:color="auto"/>
            </w:tcBorders>
            <w:shd w:val="clear" w:color="auto" w:fill="D9D9D9"/>
            <w:vAlign w:val="center"/>
          </w:tcPr>
          <w:p w:rsidR="009A057C" w:rsidRPr="00B659B4" w:rsidRDefault="009A057C" w:rsidP="0074636C">
            <w:pPr>
              <w:keepNext/>
              <w:keepLines/>
              <w:spacing w:after="0" w:line="240" w:lineRule="auto"/>
              <w:jc w:val="center"/>
              <w:rPr>
                <w:b/>
              </w:rPr>
            </w:pPr>
            <w:r>
              <w:rPr>
                <w:b/>
              </w:rPr>
              <w:t xml:space="preserve">PN </w:t>
            </w:r>
            <w:proofErr w:type="spellStart"/>
            <w:r>
              <w:rPr>
                <w:b/>
              </w:rPr>
              <w:t>infra</w:t>
            </w:r>
            <w:proofErr w:type="spellEnd"/>
          </w:p>
        </w:tc>
      </w:tr>
      <w:tr w:rsidR="009A057C" w:rsidRPr="00E001CB" w:rsidTr="009A057C">
        <w:trPr>
          <w:trHeight w:val="227"/>
        </w:trPr>
        <w:tc>
          <w:tcPr>
            <w:tcW w:w="2017"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9A057C" w:rsidRPr="002C0063" w:rsidRDefault="009A057C" w:rsidP="0074636C">
            <w:pPr>
              <w:spacing w:after="0" w:line="240" w:lineRule="auto"/>
              <w:jc w:val="center"/>
              <w:rPr>
                <w:sz w:val="18"/>
                <w:szCs w:val="20"/>
              </w:rPr>
            </w:pPr>
            <w:r w:rsidRPr="002C0063">
              <w:rPr>
                <w:sz w:val="18"/>
                <w:szCs w:val="20"/>
              </w:rPr>
              <w:t>- 20%</w:t>
            </w:r>
          </w:p>
        </w:tc>
        <w:tc>
          <w:tcPr>
            <w:tcW w:w="1484" w:type="dxa"/>
            <w:tcBorders>
              <w:top w:val="single" w:sz="4" w:space="0" w:color="auto"/>
              <w:left w:val="nil"/>
              <w:bottom w:val="single" w:sz="4" w:space="0" w:color="auto"/>
              <w:right w:val="single" w:sz="4" w:space="0" w:color="auto"/>
            </w:tcBorders>
            <w:shd w:val="clear" w:color="auto" w:fill="auto"/>
            <w:noWrap/>
            <w:vAlign w:val="bottom"/>
          </w:tcPr>
          <w:p w:rsidR="009A057C" w:rsidRPr="009A057C" w:rsidRDefault="009A057C" w:rsidP="009A057C">
            <w:pPr>
              <w:spacing w:after="0" w:line="240" w:lineRule="auto"/>
              <w:jc w:val="center"/>
              <w:rPr>
                <w:sz w:val="18"/>
                <w:szCs w:val="20"/>
              </w:rPr>
            </w:pPr>
            <w:r w:rsidRPr="009A057C">
              <w:rPr>
                <w:sz w:val="18"/>
                <w:szCs w:val="20"/>
              </w:rPr>
              <w:t>7,14%</w:t>
            </w:r>
          </w:p>
        </w:tc>
        <w:tc>
          <w:tcPr>
            <w:tcW w:w="1432" w:type="dxa"/>
            <w:tcBorders>
              <w:top w:val="single" w:sz="4" w:space="0" w:color="auto"/>
              <w:left w:val="nil"/>
              <w:bottom w:val="single" w:sz="4" w:space="0" w:color="auto"/>
              <w:right w:val="single" w:sz="4" w:space="0" w:color="auto"/>
            </w:tcBorders>
            <w:vAlign w:val="bottom"/>
          </w:tcPr>
          <w:p w:rsidR="009A057C" w:rsidRPr="009A057C" w:rsidRDefault="009A057C" w:rsidP="009A057C">
            <w:pPr>
              <w:spacing w:after="0" w:line="240" w:lineRule="auto"/>
              <w:jc w:val="center"/>
              <w:rPr>
                <w:sz w:val="18"/>
                <w:szCs w:val="20"/>
              </w:rPr>
            </w:pPr>
            <w:r w:rsidRPr="009A057C">
              <w:rPr>
                <w:sz w:val="18"/>
                <w:szCs w:val="20"/>
              </w:rPr>
              <w:t>-3,21%</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9A057C" w:rsidRPr="009A057C" w:rsidRDefault="009A057C" w:rsidP="009A057C">
            <w:pPr>
              <w:spacing w:after="0" w:line="240" w:lineRule="auto"/>
              <w:jc w:val="center"/>
              <w:rPr>
                <w:sz w:val="18"/>
                <w:szCs w:val="20"/>
              </w:rPr>
            </w:pPr>
            <w:r w:rsidRPr="009A057C">
              <w:rPr>
                <w:sz w:val="18"/>
                <w:szCs w:val="20"/>
              </w:rPr>
              <w:t>12,43%</w:t>
            </w:r>
          </w:p>
        </w:tc>
        <w:tc>
          <w:tcPr>
            <w:tcW w:w="1588" w:type="dxa"/>
            <w:tcBorders>
              <w:top w:val="single" w:sz="4" w:space="0" w:color="auto"/>
              <w:left w:val="nil"/>
              <w:bottom w:val="single" w:sz="4" w:space="0" w:color="auto"/>
              <w:right w:val="single" w:sz="4" w:space="0" w:color="auto"/>
            </w:tcBorders>
            <w:vAlign w:val="center"/>
          </w:tcPr>
          <w:p w:rsidR="009A057C" w:rsidRPr="009A057C" w:rsidRDefault="009A057C" w:rsidP="009A057C">
            <w:pPr>
              <w:spacing w:after="0" w:line="240" w:lineRule="auto"/>
              <w:jc w:val="center"/>
              <w:rPr>
                <w:sz w:val="18"/>
                <w:szCs w:val="20"/>
              </w:rPr>
            </w:pPr>
            <w:r w:rsidRPr="009A057C">
              <w:rPr>
                <w:sz w:val="18"/>
                <w:szCs w:val="20"/>
              </w:rPr>
              <w:t>2,31%</w:t>
            </w:r>
          </w:p>
        </w:tc>
      </w:tr>
      <w:tr w:rsidR="009A057C" w:rsidRPr="00E001CB" w:rsidTr="009A057C">
        <w:trPr>
          <w:trHeight w:val="227"/>
        </w:trPr>
        <w:tc>
          <w:tcPr>
            <w:tcW w:w="2017"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9A057C" w:rsidRPr="002C0063" w:rsidRDefault="009A057C" w:rsidP="0074636C">
            <w:pPr>
              <w:spacing w:after="0" w:line="240" w:lineRule="auto"/>
              <w:jc w:val="center"/>
              <w:rPr>
                <w:sz w:val="18"/>
                <w:szCs w:val="20"/>
              </w:rPr>
            </w:pPr>
            <w:r w:rsidRPr="002C0063">
              <w:rPr>
                <w:sz w:val="18"/>
                <w:szCs w:val="20"/>
              </w:rPr>
              <w:t>- 10%</w:t>
            </w:r>
          </w:p>
        </w:tc>
        <w:tc>
          <w:tcPr>
            <w:tcW w:w="1484" w:type="dxa"/>
            <w:tcBorders>
              <w:top w:val="single" w:sz="4" w:space="0" w:color="auto"/>
              <w:left w:val="nil"/>
              <w:bottom w:val="single" w:sz="4" w:space="0" w:color="auto"/>
              <w:right w:val="single" w:sz="4" w:space="0" w:color="auto"/>
            </w:tcBorders>
            <w:shd w:val="clear" w:color="auto" w:fill="auto"/>
            <w:noWrap/>
            <w:vAlign w:val="bottom"/>
          </w:tcPr>
          <w:p w:rsidR="009A057C" w:rsidRPr="009A057C" w:rsidRDefault="009A057C" w:rsidP="009A057C">
            <w:pPr>
              <w:spacing w:after="0" w:line="240" w:lineRule="auto"/>
              <w:jc w:val="center"/>
              <w:rPr>
                <w:sz w:val="18"/>
                <w:szCs w:val="20"/>
              </w:rPr>
            </w:pPr>
            <w:r w:rsidRPr="009A057C">
              <w:rPr>
                <w:sz w:val="18"/>
                <w:szCs w:val="20"/>
              </w:rPr>
              <w:t>2,21%</w:t>
            </w:r>
          </w:p>
        </w:tc>
        <w:tc>
          <w:tcPr>
            <w:tcW w:w="1432" w:type="dxa"/>
            <w:tcBorders>
              <w:top w:val="single" w:sz="4" w:space="0" w:color="auto"/>
              <w:left w:val="nil"/>
              <w:bottom w:val="single" w:sz="4" w:space="0" w:color="auto"/>
              <w:right w:val="single" w:sz="4" w:space="0" w:color="auto"/>
            </w:tcBorders>
            <w:vAlign w:val="bottom"/>
          </w:tcPr>
          <w:p w:rsidR="009A057C" w:rsidRPr="009A057C" w:rsidRDefault="009A057C" w:rsidP="009A057C">
            <w:pPr>
              <w:spacing w:after="0" w:line="240" w:lineRule="auto"/>
              <w:jc w:val="center"/>
              <w:rPr>
                <w:sz w:val="18"/>
                <w:szCs w:val="20"/>
              </w:rPr>
            </w:pPr>
            <w:r w:rsidRPr="009A057C">
              <w:rPr>
                <w:sz w:val="18"/>
                <w:szCs w:val="20"/>
              </w:rPr>
              <w:t>-1,61%</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9A057C" w:rsidRPr="009A057C" w:rsidRDefault="009A057C" w:rsidP="009A057C">
            <w:pPr>
              <w:spacing w:after="0" w:line="240" w:lineRule="auto"/>
              <w:jc w:val="center"/>
              <w:rPr>
                <w:sz w:val="18"/>
                <w:szCs w:val="20"/>
              </w:rPr>
            </w:pPr>
            <w:r w:rsidRPr="009A057C">
              <w:rPr>
                <w:sz w:val="18"/>
                <w:szCs w:val="20"/>
              </w:rPr>
              <w:t>10,49%</w:t>
            </w:r>
          </w:p>
        </w:tc>
        <w:tc>
          <w:tcPr>
            <w:tcW w:w="1588" w:type="dxa"/>
            <w:tcBorders>
              <w:top w:val="single" w:sz="4" w:space="0" w:color="auto"/>
              <w:left w:val="nil"/>
              <w:bottom w:val="single" w:sz="4" w:space="0" w:color="auto"/>
              <w:right w:val="single" w:sz="4" w:space="0" w:color="auto"/>
            </w:tcBorders>
            <w:vAlign w:val="center"/>
          </w:tcPr>
          <w:p w:rsidR="009A057C" w:rsidRPr="009A057C" w:rsidRDefault="009A057C" w:rsidP="009A057C">
            <w:pPr>
              <w:spacing w:after="0" w:line="240" w:lineRule="auto"/>
              <w:jc w:val="center"/>
              <w:rPr>
                <w:sz w:val="18"/>
                <w:szCs w:val="20"/>
              </w:rPr>
            </w:pPr>
            <w:r w:rsidRPr="009A057C">
              <w:rPr>
                <w:sz w:val="18"/>
                <w:szCs w:val="20"/>
              </w:rPr>
              <w:t>4,16%</w:t>
            </w:r>
          </w:p>
        </w:tc>
      </w:tr>
      <w:tr w:rsidR="009A057C" w:rsidTr="009A057C">
        <w:trPr>
          <w:trHeight w:val="227"/>
        </w:trPr>
        <w:tc>
          <w:tcPr>
            <w:tcW w:w="2017"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9A057C" w:rsidRPr="002C0063" w:rsidRDefault="009A057C" w:rsidP="0074636C">
            <w:pPr>
              <w:spacing w:after="0" w:line="240" w:lineRule="auto"/>
              <w:jc w:val="center"/>
              <w:rPr>
                <w:sz w:val="18"/>
                <w:szCs w:val="20"/>
              </w:rPr>
            </w:pPr>
            <w:r w:rsidRPr="002C0063">
              <w:rPr>
                <w:sz w:val="18"/>
                <w:szCs w:val="20"/>
              </w:rPr>
              <w:t>0%</w:t>
            </w:r>
          </w:p>
        </w:tc>
        <w:tc>
          <w:tcPr>
            <w:tcW w:w="1484" w:type="dxa"/>
            <w:tcBorders>
              <w:top w:val="single" w:sz="4" w:space="0" w:color="auto"/>
              <w:left w:val="nil"/>
              <w:bottom w:val="single" w:sz="4" w:space="0" w:color="auto"/>
              <w:right w:val="single" w:sz="4" w:space="0" w:color="auto"/>
            </w:tcBorders>
            <w:shd w:val="clear" w:color="auto" w:fill="auto"/>
            <w:noWrap/>
            <w:vAlign w:val="bottom"/>
          </w:tcPr>
          <w:p w:rsidR="009A057C" w:rsidRPr="009A057C" w:rsidRDefault="009A057C" w:rsidP="009A057C">
            <w:pPr>
              <w:spacing w:after="0" w:line="240" w:lineRule="auto"/>
              <w:jc w:val="center"/>
              <w:rPr>
                <w:sz w:val="18"/>
                <w:szCs w:val="20"/>
              </w:rPr>
            </w:pPr>
            <w:r w:rsidRPr="009A057C">
              <w:rPr>
                <w:sz w:val="18"/>
                <w:szCs w:val="20"/>
              </w:rPr>
              <w:t>-0,02%</w:t>
            </w:r>
          </w:p>
        </w:tc>
        <w:tc>
          <w:tcPr>
            <w:tcW w:w="1432" w:type="dxa"/>
            <w:tcBorders>
              <w:top w:val="single" w:sz="4" w:space="0" w:color="auto"/>
              <w:left w:val="nil"/>
              <w:bottom w:val="single" w:sz="4" w:space="0" w:color="auto"/>
              <w:right w:val="single" w:sz="4" w:space="0" w:color="auto"/>
            </w:tcBorders>
            <w:vAlign w:val="bottom"/>
          </w:tcPr>
          <w:p w:rsidR="009A057C" w:rsidRPr="009A057C" w:rsidRDefault="009A057C" w:rsidP="009A057C">
            <w:pPr>
              <w:spacing w:after="0" w:line="240" w:lineRule="auto"/>
              <w:jc w:val="center"/>
              <w:rPr>
                <w:sz w:val="18"/>
                <w:szCs w:val="20"/>
              </w:rPr>
            </w:pPr>
            <w:r w:rsidRPr="009A057C">
              <w:rPr>
                <w:sz w:val="18"/>
                <w:szCs w:val="20"/>
              </w:rPr>
              <w:t>-0,02%</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9A057C" w:rsidRPr="009A057C" w:rsidRDefault="009A057C" w:rsidP="009A057C">
            <w:pPr>
              <w:spacing w:after="0" w:line="240" w:lineRule="auto"/>
              <w:jc w:val="center"/>
              <w:rPr>
                <w:sz w:val="18"/>
                <w:szCs w:val="20"/>
              </w:rPr>
            </w:pPr>
            <w:r w:rsidRPr="009A057C">
              <w:rPr>
                <w:sz w:val="18"/>
                <w:szCs w:val="20"/>
              </w:rPr>
              <w:t>6,44%</w:t>
            </w:r>
          </w:p>
        </w:tc>
        <w:tc>
          <w:tcPr>
            <w:tcW w:w="1588" w:type="dxa"/>
            <w:tcBorders>
              <w:top w:val="single" w:sz="4" w:space="0" w:color="auto"/>
              <w:left w:val="nil"/>
              <w:bottom w:val="single" w:sz="4" w:space="0" w:color="auto"/>
              <w:right w:val="single" w:sz="4" w:space="0" w:color="auto"/>
            </w:tcBorders>
            <w:vAlign w:val="center"/>
          </w:tcPr>
          <w:p w:rsidR="009A057C" w:rsidRPr="009A057C" w:rsidRDefault="009A057C" w:rsidP="009A057C">
            <w:pPr>
              <w:spacing w:after="0" w:line="240" w:lineRule="auto"/>
              <w:jc w:val="center"/>
              <w:rPr>
                <w:sz w:val="18"/>
                <w:szCs w:val="20"/>
              </w:rPr>
            </w:pPr>
            <w:r w:rsidRPr="009A057C">
              <w:rPr>
                <w:sz w:val="18"/>
                <w:szCs w:val="20"/>
              </w:rPr>
              <w:t>6,44%</w:t>
            </w:r>
          </w:p>
        </w:tc>
      </w:tr>
      <w:tr w:rsidR="009A057C" w:rsidTr="009A057C">
        <w:trPr>
          <w:trHeight w:val="227"/>
        </w:trPr>
        <w:tc>
          <w:tcPr>
            <w:tcW w:w="2017"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9A057C" w:rsidRPr="002C0063" w:rsidRDefault="009A057C" w:rsidP="0074636C">
            <w:pPr>
              <w:spacing w:after="0" w:line="240" w:lineRule="auto"/>
              <w:jc w:val="center"/>
              <w:rPr>
                <w:sz w:val="18"/>
                <w:szCs w:val="20"/>
              </w:rPr>
            </w:pPr>
            <w:r w:rsidRPr="002C0063">
              <w:rPr>
                <w:sz w:val="18"/>
                <w:szCs w:val="20"/>
              </w:rPr>
              <w:t>+ 10%</w:t>
            </w:r>
          </w:p>
        </w:tc>
        <w:tc>
          <w:tcPr>
            <w:tcW w:w="1484" w:type="dxa"/>
            <w:tcBorders>
              <w:top w:val="single" w:sz="4" w:space="0" w:color="auto"/>
              <w:left w:val="nil"/>
              <w:bottom w:val="single" w:sz="4" w:space="0" w:color="auto"/>
              <w:right w:val="single" w:sz="4" w:space="0" w:color="auto"/>
            </w:tcBorders>
            <w:shd w:val="clear" w:color="auto" w:fill="auto"/>
            <w:noWrap/>
            <w:vAlign w:val="bottom"/>
          </w:tcPr>
          <w:p w:rsidR="009A057C" w:rsidRPr="009A057C" w:rsidRDefault="009A057C" w:rsidP="009A057C">
            <w:pPr>
              <w:spacing w:after="0" w:line="240" w:lineRule="auto"/>
              <w:jc w:val="center"/>
              <w:rPr>
                <w:sz w:val="18"/>
                <w:szCs w:val="20"/>
              </w:rPr>
            </w:pPr>
            <w:r w:rsidRPr="009A057C">
              <w:rPr>
                <w:sz w:val="18"/>
                <w:szCs w:val="20"/>
              </w:rPr>
              <w:t>-2,41%</w:t>
            </w:r>
          </w:p>
        </w:tc>
        <w:tc>
          <w:tcPr>
            <w:tcW w:w="1432" w:type="dxa"/>
            <w:tcBorders>
              <w:top w:val="single" w:sz="4" w:space="0" w:color="auto"/>
              <w:left w:val="nil"/>
              <w:bottom w:val="single" w:sz="4" w:space="0" w:color="auto"/>
              <w:right w:val="single" w:sz="4" w:space="0" w:color="auto"/>
            </w:tcBorders>
            <w:vAlign w:val="bottom"/>
          </w:tcPr>
          <w:p w:rsidR="009A057C" w:rsidRPr="009A057C" w:rsidRDefault="009A057C" w:rsidP="009A057C">
            <w:pPr>
              <w:spacing w:after="0" w:line="240" w:lineRule="auto"/>
              <w:jc w:val="center"/>
              <w:rPr>
                <w:sz w:val="18"/>
                <w:szCs w:val="20"/>
              </w:rPr>
            </w:pPr>
            <w:r w:rsidRPr="009A057C">
              <w:rPr>
                <w:sz w:val="18"/>
                <w:szCs w:val="20"/>
              </w:rPr>
              <w:t>1,96%</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9A057C" w:rsidRPr="009A057C" w:rsidRDefault="009A057C" w:rsidP="009A057C">
            <w:pPr>
              <w:spacing w:after="0" w:line="240" w:lineRule="auto"/>
              <w:jc w:val="center"/>
              <w:rPr>
                <w:sz w:val="18"/>
                <w:szCs w:val="20"/>
              </w:rPr>
            </w:pPr>
            <w:r w:rsidRPr="009A057C">
              <w:rPr>
                <w:sz w:val="18"/>
                <w:szCs w:val="20"/>
              </w:rPr>
              <w:t>4,26%</w:t>
            </w:r>
          </w:p>
        </w:tc>
        <w:tc>
          <w:tcPr>
            <w:tcW w:w="1588" w:type="dxa"/>
            <w:tcBorders>
              <w:top w:val="single" w:sz="4" w:space="0" w:color="auto"/>
              <w:left w:val="nil"/>
              <w:bottom w:val="single" w:sz="4" w:space="0" w:color="auto"/>
              <w:right w:val="single" w:sz="4" w:space="0" w:color="auto"/>
            </w:tcBorders>
            <w:vAlign w:val="center"/>
          </w:tcPr>
          <w:p w:rsidR="009A057C" w:rsidRPr="009A057C" w:rsidRDefault="009A057C" w:rsidP="009A057C">
            <w:pPr>
              <w:spacing w:after="0" w:line="240" w:lineRule="auto"/>
              <w:jc w:val="center"/>
              <w:rPr>
                <w:sz w:val="18"/>
                <w:szCs w:val="20"/>
              </w:rPr>
            </w:pPr>
            <w:r w:rsidRPr="009A057C">
              <w:rPr>
                <w:sz w:val="18"/>
                <w:szCs w:val="20"/>
              </w:rPr>
              <w:t>9,84%</w:t>
            </w:r>
          </w:p>
        </w:tc>
      </w:tr>
      <w:tr w:rsidR="009A057C" w:rsidTr="009A057C">
        <w:trPr>
          <w:trHeight w:val="227"/>
        </w:trPr>
        <w:tc>
          <w:tcPr>
            <w:tcW w:w="2017"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9A057C" w:rsidRPr="002C0063" w:rsidRDefault="009A057C" w:rsidP="0074636C">
            <w:pPr>
              <w:spacing w:after="0" w:line="240" w:lineRule="auto"/>
              <w:jc w:val="center"/>
              <w:rPr>
                <w:sz w:val="18"/>
                <w:szCs w:val="20"/>
              </w:rPr>
            </w:pPr>
            <w:r w:rsidRPr="002C0063">
              <w:rPr>
                <w:sz w:val="18"/>
                <w:szCs w:val="20"/>
              </w:rPr>
              <w:t>+ 20%</w:t>
            </w:r>
          </w:p>
        </w:tc>
        <w:tc>
          <w:tcPr>
            <w:tcW w:w="1484" w:type="dxa"/>
            <w:tcBorders>
              <w:top w:val="single" w:sz="4" w:space="0" w:color="auto"/>
              <w:left w:val="nil"/>
              <w:bottom w:val="single" w:sz="4" w:space="0" w:color="auto"/>
              <w:right w:val="single" w:sz="4" w:space="0" w:color="auto"/>
            </w:tcBorders>
            <w:shd w:val="clear" w:color="auto" w:fill="auto"/>
            <w:noWrap/>
            <w:vAlign w:val="bottom"/>
          </w:tcPr>
          <w:p w:rsidR="009A057C" w:rsidRPr="009A057C" w:rsidRDefault="009A057C" w:rsidP="009A057C">
            <w:pPr>
              <w:spacing w:after="0" w:line="240" w:lineRule="auto"/>
              <w:jc w:val="center"/>
              <w:rPr>
                <w:sz w:val="18"/>
                <w:szCs w:val="20"/>
              </w:rPr>
            </w:pPr>
            <w:r w:rsidRPr="009A057C">
              <w:rPr>
                <w:sz w:val="18"/>
                <w:szCs w:val="20"/>
              </w:rPr>
              <w:t>-4,79%</w:t>
            </w:r>
          </w:p>
        </w:tc>
        <w:tc>
          <w:tcPr>
            <w:tcW w:w="1432" w:type="dxa"/>
            <w:tcBorders>
              <w:top w:val="single" w:sz="4" w:space="0" w:color="auto"/>
              <w:left w:val="nil"/>
              <w:bottom w:val="single" w:sz="4" w:space="0" w:color="auto"/>
              <w:right w:val="single" w:sz="4" w:space="0" w:color="auto"/>
            </w:tcBorders>
            <w:vAlign w:val="bottom"/>
          </w:tcPr>
          <w:p w:rsidR="009A057C" w:rsidRPr="009A057C" w:rsidRDefault="009A057C" w:rsidP="009A057C">
            <w:pPr>
              <w:spacing w:after="0" w:line="240" w:lineRule="auto"/>
              <w:jc w:val="center"/>
              <w:rPr>
                <w:sz w:val="18"/>
                <w:szCs w:val="20"/>
              </w:rPr>
            </w:pPr>
            <w:r w:rsidRPr="009A057C">
              <w:rPr>
                <w:sz w:val="18"/>
                <w:szCs w:val="20"/>
              </w:rPr>
              <w:t>4,76%</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9A057C" w:rsidRPr="009A057C" w:rsidRDefault="009A057C" w:rsidP="009A057C">
            <w:pPr>
              <w:spacing w:after="0" w:line="240" w:lineRule="auto"/>
              <w:jc w:val="center"/>
              <w:rPr>
                <w:sz w:val="18"/>
                <w:szCs w:val="20"/>
              </w:rPr>
            </w:pPr>
            <w:r w:rsidRPr="009A057C">
              <w:rPr>
                <w:sz w:val="18"/>
                <w:szCs w:val="20"/>
              </w:rPr>
              <w:t>2,74%</w:t>
            </w:r>
          </w:p>
        </w:tc>
        <w:tc>
          <w:tcPr>
            <w:tcW w:w="1588" w:type="dxa"/>
            <w:tcBorders>
              <w:top w:val="single" w:sz="4" w:space="0" w:color="auto"/>
              <w:left w:val="nil"/>
              <w:bottom w:val="single" w:sz="4" w:space="0" w:color="auto"/>
              <w:right w:val="single" w:sz="4" w:space="0" w:color="auto"/>
            </w:tcBorders>
            <w:vAlign w:val="center"/>
          </w:tcPr>
          <w:p w:rsidR="009A057C" w:rsidRPr="006A359F" w:rsidRDefault="009A057C" w:rsidP="009A057C">
            <w:pPr>
              <w:spacing w:after="0" w:line="240" w:lineRule="auto"/>
              <w:jc w:val="center"/>
              <w:rPr>
                <w:sz w:val="18"/>
                <w:szCs w:val="20"/>
              </w:rPr>
            </w:pPr>
            <w:r>
              <w:rPr>
                <w:sz w:val="18"/>
                <w:szCs w:val="20"/>
              </w:rPr>
              <w:t>11</w:t>
            </w:r>
            <w:r w:rsidRPr="006A359F">
              <w:rPr>
                <w:sz w:val="18"/>
                <w:szCs w:val="20"/>
              </w:rPr>
              <w:t>,7</w:t>
            </w:r>
            <w:r>
              <w:rPr>
                <w:sz w:val="18"/>
                <w:szCs w:val="20"/>
              </w:rPr>
              <w:t>2</w:t>
            </w:r>
            <w:r w:rsidRPr="006A359F">
              <w:rPr>
                <w:sz w:val="18"/>
                <w:szCs w:val="20"/>
              </w:rPr>
              <w:t>%</w:t>
            </w:r>
          </w:p>
        </w:tc>
      </w:tr>
      <w:tr w:rsidR="009A057C" w:rsidTr="0074636C">
        <w:trPr>
          <w:trHeight w:val="284"/>
        </w:trPr>
        <w:tc>
          <w:tcPr>
            <w:tcW w:w="7953" w:type="dxa"/>
            <w:gridSpan w:val="5"/>
            <w:tcBorders>
              <w:top w:val="single" w:sz="4" w:space="0" w:color="auto"/>
              <w:left w:val="single" w:sz="4" w:space="0" w:color="auto"/>
              <w:bottom w:val="single" w:sz="4" w:space="0" w:color="auto"/>
              <w:right w:val="single" w:sz="4" w:space="0" w:color="auto"/>
            </w:tcBorders>
            <w:shd w:val="clear" w:color="000000" w:fill="auto"/>
          </w:tcPr>
          <w:p w:rsidR="009A057C" w:rsidRPr="009A057C" w:rsidRDefault="009A057C" w:rsidP="0074636C">
            <w:pPr>
              <w:pStyle w:val="Titulek"/>
              <w:rPr>
                <w:rFonts w:asciiTheme="minorHAnsi" w:hAnsiTheme="minorHAnsi"/>
              </w:rPr>
            </w:pPr>
            <w:bookmarkStart w:id="30" w:name="_Toc386792239"/>
            <w:bookmarkStart w:id="31" w:name="_Toc447262188"/>
            <w:proofErr w:type="gramStart"/>
            <w:r w:rsidRPr="009A057C">
              <w:rPr>
                <w:rFonts w:asciiTheme="minorHAnsi" w:hAnsiTheme="minorHAnsi"/>
                <w:i w:val="0"/>
                <w:sz w:val="22"/>
                <w:lang w:val="cs-CZ"/>
              </w:rPr>
              <w:t xml:space="preserve">Tabulka </w:t>
            </w:r>
            <w:proofErr w:type="gramEnd"/>
            <w:r w:rsidRPr="009A057C">
              <w:rPr>
                <w:rFonts w:asciiTheme="minorHAnsi" w:hAnsiTheme="minorHAnsi"/>
                <w:i w:val="0"/>
                <w:sz w:val="22"/>
                <w:lang w:val="cs-CZ"/>
              </w:rPr>
              <w:fldChar w:fldCharType="begin"/>
            </w:r>
            <w:r w:rsidRPr="009A057C">
              <w:rPr>
                <w:rFonts w:asciiTheme="minorHAnsi" w:hAnsiTheme="minorHAnsi"/>
                <w:i w:val="0"/>
                <w:sz w:val="22"/>
                <w:lang w:val="cs-CZ"/>
              </w:rPr>
              <w:instrText xml:space="preserve"> STYLEREF 1 \s </w:instrText>
            </w:r>
            <w:r w:rsidRPr="009A057C">
              <w:rPr>
                <w:rFonts w:asciiTheme="minorHAnsi" w:hAnsiTheme="minorHAnsi"/>
                <w:i w:val="0"/>
                <w:sz w:val="22"/>
                <w:lang w:val="cs-CZ"/>
              </w:rPr>
              <w:fldChar w:fldCharType="separate"/>
            </w:r>
            <w:r w:rsidR="00A1335F">
              <w:rPr>
                <w:rFonts w:asciiTheme="minorHAnsi" w:hAnsiTheme="minorHAnsi"/>
                <w:i w:val="0"/>
                <w:noProof/>
                <w:sz w:val="22"/>
                <w:lang w:val="cs-CZ"/>
              </w:rPr>
              <w:t>3</w:t>
            </w:r>
            <w:r w:rsidRPr="009A057C">
              <w:rPr>
                <w:rFonts w:asciiTheme="minorHAnsi" w:hAnsiTheme="minorHAnsi"/>
                <w:i w:val="0"/>
                <w:sz w:val="22"/>
                <w:lang w:val="cs-CZ"/>
              </w:rPr>
              <w:fldChar w:fldCharType="end"/>
            </w:r>
            <w:proofErr w:type="gramStart"/>
            <w:r w:rsidRPr="009A057C">
              <w:rPr>
                <w:rFonts w:asciiTheme="minorHAnsi" w:hAnsiTheme="minorHAnsi"/>
                <w:i w:val="0"/>
                <w:sz w:val="22"/>
                <w:lang w:val="cs-CZ"/>
              </w:rPr>
              <w:t>.</w:t>
            </w:r>
            <w:proofErr w:type="gramEnd"/>
            <w:r w:rsidRPr="009A057C">
              <w:rPr>
                <w:rFonts w:asciiTheme="minorHAnsi" w:hAnsiTheme="minorHAnsi"/>
                <w:i w:val="0"/>
                <w:sz w:val="22"/>
                <w:lang w:val="cs-CZ"/>
              </w:rPr>
              <w:fldChar w:fldCharType="begin"/>
            </w:r>
            <w:r w:rsidRPr="009A057C">
              <w:rPr>
                <w:rFonts w:asciiTheme="minorHAnsi" w:hAnsiTheme="minorHAnsi"/>
                <w:i w:val="0"/>
                <w:sz w:val="22"/>
                <w:lang w:val="cs-CZ"/>
              </w:rPr>
              <w:instrText xml:space="preserve"> SEQ Tabulka \* ARABIC \s 1 </w:instrText>
            </w:r>
            <w:r w:rsidRPr="009A057C">
              <w:rPr>
                <w:rFonts w:asciiTheme="minorHAnsi" w:hAnsiTheme="minorHAnsi"/>
                <w:i w:val="0"/>
                <w:sz w:val="22"/>
                <w:lang w:val="cs-CZ"/>
              </w:rPr>
              <w:fldChar w:fldCharType="separate"/>
            </w:r>
            <w:r w:rsidR="00A1335F">
              <w:rPr>
                <w:rFonts w:asciiTheme="minorHAnsi" w:hAnsiTheme="minorHAnsi"/>
                <w:i w:val="0"/>
                <w:noProof/>
                <w:sz w:val="22"/>
                <w:lang w:val="cs-CZ"/>
              </w:rPr>
              <w:t>15</w:t>
            </w:r>
            <w:r w:rsidRPr="009A057C">
              <w:rPr>
                <w:rFonts w:asciiTheme="minorHAnsi" w:hAnsiTheme="minorHAnsi"/>
                <w:i w:val="0"/>
                <w:sz w:val="22"/>
                <w:lang w:val="cs-CZ"/>
              </w:rPr>
              <w:fldChar w:fldCharType="end"/>
            </w:r>
            <w:r w:rsidRPr="009A057C">
              <w:rPr>
                <w:rFonts w:asciiTheme="minorHAnsi" w:hAnsiTheme="minorHAnsi"/>
                <w:i w:val="0"/>
                <w:sz w:val="22"/>
                <w:lang w:val="cs-CZ"/>
              </w:rPr>
              <w:t xml:space="preserve"> – Citlivostní analýza pro FRR a ERR</w:t>
            </w:r>
            <w:bookmarkEnd w:id="30"/>
            <w:bookmarkEnd w:id="31"/>
          </w:p>
        </w:tc>
      </w:tr>
    </w:tbl>
    <w:p w:rsidR="009A057C" w:rsidRDefault="009A057C" w:rsidP="009A057C">
      <w:pPr>
        <w:jc w:val="both"/>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4"/>
      </w:tblGrid>
      <w:tr w:rsidR="009A057C" w:rsidRPr="009166E0" w:rsidTr="0074636C">
        <w:trPr>
          <w:trHeight w:val="229"/>
        </w:trPr>
        <w:tc>
          <w:tcPr>
            <w:tcW w:w="9214" w:type="dxa"/>
            <w:tcBorders>
              <w:bottom w:val="single" w:sz="4" w:space="0" w:color="auto"/>
            </w:tcBorders>
            <w:shd w:val="clear" w:color="auto" w:fill="auto"/>
          </w:tcPr>
          <w:p w:rsidR="009A057C" w:rsidRPr="009A057C" w:rsidRDefault="009A057C" w:rsidP="0074636C">
            <w:pPr>
              <w:pStyle w:val="Nadpis5"/>
              <w:ind w:left="1008" w:hanging="1008"/>
              <w:rPr>
                <w:rFonts w:asciiTheme="minorHAnsi" w:hAnsiTheme="minorHAnsi"/>
              </w:rPr>
            </w:pPr>
            <w:bookmarkStart w:id="32" w:name="_Toc447262233"/>
            <w:r w:rsidRPr="009A057C">
              <w:rPr>
                <w:rFonts w:asciiTheme="minorHAnsi" w:hAnsiTheme="minorHAnsi"/>
              </w:rPr>
              <w:t xml:space="preserve">Obr. </w:t>
            </w:r>
            <w:r w:rsidRPr="009A057C">
              <w:rPr>
                <w:rFonts w:asciiTheme="minorHAnsi" w:hAnsiTheme="minorHAnsi"/>
              </w:rPr>
              <w:fldChar w:fldCharType="begin"/>
            </w:r>
            <w:r w:rsidRPr="009A057C">
              <w:rPr>
                <w:rFonts w:asciiTheme="minorHAnsi" w:hAnsiTheme="minorHAnsi"/>
              </w:rPr>
              <w:instrText xml:space="preserve"> STYLEREF 1 \s </w:instrText>
            </w:r>
            <w:r w:rsidRPr="009A057C">
              <w:rPr>
                <w:rFonts w:asciiTheme="minorHAnsi" w:hAnsiTheme="minorHAnsi"/>
              </w:rPr>
              <w:fldChar w:fldCharType="separate"/>
            </w:r>
            <w:r w:rsidR="00A1335F">
              <w:rPr>
                <w:rFonts w:asciiTheme="minorHAnsi" w:hAnsiTheme="minorHAnsi"/>
                <w:noProof/>
              </w:rPr>
              <w:t>3</w:t>
            </w:r>
            <w:r w:rsidRPr="009A057C">
              <w:rPr>
                <w:rFonts w:asciiTheme="minorHAnsi" w:hAnsiTheme="minorHAnsi"/>
              </w:rPr>
              <w:fldChar w:fldCharType="end"/>
            </w:r>
            <w:r w:rsidRPr="009A057C">
              <w:rPr>
                <w:rFonts w:asciiTheme="minorHAnsi" w:hAnsiTheme="minorHAnsi"/>
              </w:rPr>
              <w:t>-</w:t>
            </w:r>
            <w:r w:rsidRPr="009A057C">
              <w:rPr>
                <w:rFonts w:asciiTheme="minorHAnsi" w:hAnsiTheme="minorHAnsi"/>
              </w:rPr>
              <w:fldChar w:fldCharType="begin"/>
            </w:r>
            <w:r w:rsidRPr="009A057C">
              <w:rPr>
                <w:rFonts w:asciiTheme="minorHAnsi" w:hAnsiTheme="minorHAnsi"/>
              </w:rPr>
              <w:instrText xml:space="preserve"> SEQ Obr. \* ARABIC \s 1 </w:instrText>
            </w:r>
            <w:r w:rsidRPr="009A057C">
              <w:rPr>
                <w:rFonts w:asciiTheme="minorHAnsi" w:hAnsiTheme="minorHAnsi"/>
              </w:rPr>
              <w:fldChar w:fldCharType="separate"/>
            </w:r>
            <w:r w:rsidR="00A1335F">
              <w:rPr>
                <w:rFonts w:asciiTheme="minorHAnsi" w:hAnsiTheme="minorHAnsi"/>
                <w:noProof/>
              </w:rPr>
              <w:t>1</w:t>
            </w:r>
            <w:r w:rsidRPr="009A057C">
              <w:rPr>
                <w:rFonts w:asciiTheme="minorHAnsi" w:hAnsiTheme="minorHAnsi"/>
              </w:rPr>
              <w:fldChar w:fldCharType="end"/>
            </w:r>
            <w:r w:rsidRPr="009A057C">
              <w:rPr>
                <w:rFonts w:asciiTheme="minorHAnsi" w:hAnsiTheme="minorHAnsi"/>
              </w:rPr>
              <w:t>: Graf závislosti ERR na změnách kritických proměnných</w:t>
            </w:r>
            <w:bookmarkEnd w:id="32"/>
          </w:p>
        </w:tc>
      </w:tr>
      <w:tr w:rsidR="009A057C" w:rsidRPr="009166E0" w:rsidTr="0074636C">
        <w:trPr>
          <w:trHeight w:val="2728"/>
        </w:trPr>
        <w:tc>
          <w:tcPr>
            <w:tcW w:w="9214" w:type="dxa"/>
            <w:shd w:val="clear" w:color="auto" w:fill="auto"/>
          </w:tcPr>
          <w:p w:rsidR="009A057C" w:rsidRPr="009166E0" w:rsidRDefault="009A057C" w:rsidP="0074636C">
            <w:pPr>
              <w:spacing w:after="0"/>
              <w:jc w:val="center"/>
              <w:rPr>
                <w:rFonts w:cs="Arial"/>
                <w:b/>
                <w:bCs/>
              </w:rPr>
            </w:pPr>
            <w:r>
              <w:rPr>
                <w:rFonts w:cs="Arial"/>
                <w:b/>
                <w:bCs/>
                <w:noProof/>
              </w:rPr>
              <w:drawing>
                <wp:inline distT="0" distB="0" distL="0" distR="0">
                  <wp:extent cx="5756275" cy="4966970"/>
                  <wp:effectExtent l="0" t="0" r="0" b="508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6275" cy="4966970"/>
                          </a:xfrm>
                          <a:prstGeom prst="rect">
                            <a:avLst/>
                          </a:prstGeom>
                          <a:noFill/>
                          <a:ln>
                            <a:noFill/>
                          </a:ln>
                        </pic:spPr>
                      </pic:pic>
                    </a:graphicData>
                  </a:graphic>
                </wp:inline>
              </w:drawing>
            </w:r>
          </w:p>
        </w:tc>
      </w:tr>
    </w:tbl>
    <w:p w:rsidR="009A057C" w:rsidRDefault="009A057C" w:rsidP="009A057C">
      <w:pPr>
        <w:jc w:val="both"/>
      </w:pPr>
    </w:p>
    <w:p w:rsidR="009A057C" w:rsidRDefault="009A057C" w:rsidP="009A057C">
      <w:pPr>
        <w:pStyle w:val="Nadpis3"/>
        <w:numPr>
          <w:ilvl w:val="2"/>
          <w:numId w:val="18"/>
        </w:numPr>
        <w:ind w:left="709"/>
      </w:pPr>
      <w:bookmarkStart w:id="33" w:name="_Toc457161125"/>
      <w:r>
        <w:t>Přepínací hodnota</w:t>
      </w:r>
      <w:bookmarkEnd w:id="33"/>
    </w:p>
    <w:p w:rsidR="009A057C" w:rsidRDefault="009A057C" w:rsidP="009A057C">
      <w:pPr>
        <w:jc w:val="both"/>
      </w:pPr>
      <w:r>
        <w:t xml:space="preserve">Pro vybrané významné kritické proměnné v ekonomické analýze byla určena tzv. přepínací hodnota. Je to hodnota změny kritické proměnné, při které jsou ekonomické ukazatele na hranici efektivnosti - vnitřní výnosové procento 5 % (výše diskontní sazby) a čistá současná hodnota stavby je nulová. Hodnota je vyjádřená mezní procentuální změnou kritické proměnné. Přepínací hodnota byla </w:t>
      </w:r>
      <w:r>
        <w:lastRenderedPageBreak/>
        <w:t>stanovena pro ekonomickou analýzu a proměnnou „investiční náklady“ a „provozní náklady infrastruktury“.</w:t>
      </w:r>
    </w:p>
    <w:tbl>
      <w:tblPr>
        <w:tblW w:w="8364" w:type="dxa"/>
        <w:tblInd w:w="70" w:type="dxa"/>
        <w:tblLayout w:type="fixed"/>
        <w:tblCellMar>
          <w:left w:w="70" w:type="dxa"/>
          <w:right w:w="70" w:type="dxa"/>
        </w:tblCellMar>
        <w:tblLook w:val="04A0" w:firstRow="1" w:lastRow="0" w:firstColumn="1" w:lastColumn="0" w:noHBand="0" w:noVBand="1"/>
      </w:tblPr>
      <w:tblGrid>
        <w:gridCol w:w="4182"/>
        <w:gridCol w:w="4182"/>
      </w:tblGrid>
      <w:tr w:rsidR="009A057C" w:rsidRPr="003270E7" w:rsidTr="0074636C">
        <w:trPr>
          <w:trHeight w:val="510"/>
        </w:trPr>
        <w:tc>
          <w:tcPr>
            <w:tcW w:w="4182" w:type="dxa"/>
            <w:tcBorders>
              <w:top w:val="single" w:sz="4" w:space="0" w:color="auto"/>
              <w:left w:val="single" w:sz="4" w:space="0" w:color="auto"/>
              <w:bottom w:val="single" w:sz="4" w:space="0" w:color="auto"/>
              <w:right w:val="single" w:sz="4" w:space="0" w:color="auto"/>
            </w:tcBorders>
            <w:shd w:val="clear" w:color="000000" w:fill="D9D9D9"/>
            <w:vAlign w:val="center"/>
          </w:tcPr>
          <w:p w:rsidR="009A057C" w:rsidRPr="00EB55F5" w:rsidRDefault="009A057C" w:rsidP="0074636C">
            <w:pPr>
              <w:spacing w:after="0" w:line="240" w:lineRule="auto"/>
              <w:jc w:val="center"/>
              <w:rPr>
                <w:b/>
                <w:szCs w:val="20"/>
              </w:rPr>
            </w:pPr>
            <w:r>
              <w:rPr>
                <w:b/>
                <w:szCs w:val="20"/>
              </w:rPr>
              <w:t>proměnná</w:t>
            </w:r>
          </w:p>
        </w:tc>
        <w:tc>
          <w:tcPr>
            <w:tcW w:w="4182" w:type="dxa"/>
            <w:tcBorders>
              <w:top w:val="single" w:sz="4" w:space="0" w:color="auto"/>
              <w:left w:val="single" w:sz="4" w:space="0" w:color="auto"/>
              <w:bottom w:val="single" w:sz="4" w:space="0" w:color="auto"/>
              <w:right w:val="single" w:sz="4" w:space="0" w:color="auto"/>
            </w:tcBorders>
            <w:shd w:val="clear" w:color="000000" w:fill="D9D9D9"/>
            <w:vAlign w:val="center"/>
          </w:tcPr>
          <w:p w:rsidR="009A057C" w:rsidRPr="00EB55F5" w:rsidRDefault="009A057C" w:rsidP="0074636C">
            <w:pPr>
              <w:spacing w:after="0" w:line="240" w:lineRule="auto"/>
              <w:jc w:val="center"/>
              <w:rPr>
                <w:b/>
                <w:szCs w:val="20"/>
              </w:rPr>
            </w:pPr>
            <w:r>
              <w:rPr>
                <w:b/>
                <w:szCs w:val="20"/>
              </w:rPr>
              <w:t>hodnota</w:t>
            </w:r>
          </w:p>
        </w:tc>
      </w:tr>
      <w:tr w:rsidR="009A057C" w:rsidRPr="003270E7" w:rsidTr="009A057C">
        <w:trPr>
          <w:trHeight w:val="284"/>
        </w:trPr>
        <w:tc>
          <w:tcPr>
            <w:tcW w:w="4182"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9A057C" w:rsidRPr="00E001CB" w:rsidRDefault="009A057C" w:rsidP="0074636C">
            <w:pPr>
              <w:spacing w:after="0" w:line="240" w:lineRule="auto"/>
              <w:jc w:val="center"/>
              <w:rPr>
                <w:szCs w:val="20"/>
              </w:rPr>
            </w:pPr>
            <w:r>
              <w:rPr>
                <w:szCs w:val="20"/>
              </w:rPr>
              <w:t>IN</w:t>
            </w:r>
          </w:p>
        </w:tc>
        <w:tc>
          <w:tcPr>
            <w:tcW w:w="4182" w:type="dxa"/>
            <w:tcBorders>
              <w:top w:val="single" w:sz="4" w:space="0" w:color="auto"/>
              <w:left w:val="single" w:sz="4" w:space="0" w:color="auto"/>
              <w:bottom w:val="single" w:sz="4" w:space="0" w:color="auto"/>
              <w:right w:val="single" w:sz="4" w:space="0" w:color="auto"/>
            </w:tcBorders>
            <w:shd w:val="clear" w:color="000000" w:fill="auto"/>
            <w:vAlign w:val="center"/>
          </w:tcPr>
          <w:p w:rsidR="009A057C" w:rsidRPr="009A057C" w:rsidRDefault="009A057C" w:rsidP="009A057C">
            <w:pPr>
              <w:spacing w:after="0" w:line="240" w:lineRule="auto"/>
              <w:jc w:val="center"/>
              <w:rPr>
                <w:rFonts w:cs="Arial"/>
                <w:bCs/>
                <w:color w:val="006100"/>
                <w:szCs w:val="16"/>
              </w:rPr>
            </w:pPr>
            <w:r w:rsidRPr="009A057C">
              <w:rPr>
                <w:rFonts w:cs="Arial"/>
                <w:bCs/>
                <w:color w:val="006100"/>
                <w:szCs w:val="16"/>
              </w:rPr>
              <w:t>6,12%</w:t>
            </w:r>
          </w:p>
        </w:tc>
      </w:tr>
      <w:tr w:rsidR="009A057C" w:rsidRPr="003270E7" w:rsidTr="009A057C">
        <w:trPr>
          <w:trHeight w:val="284"/>
        </w:trPr>
        <w:tc>
          <w:tcPr>
            <w:tcW w:w="4182"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9A057C" w:rsidRDefault="009A057C" w:rsidP="0074636C">
            <w:pPr>
              <w:spacing w:after="0" w:line="240" w:lineRule="auto"/>
              <w:jc w:val="center"/>
              <w:rPr>
                <w:szCs w:val="20"/>
              </w:rPr>
            </w:pPr>
            <w:r>
              <w:rPr>
                <w:szCs w:val="20"/>
              </w:rPr>
              <w:t xml:space="preserve">PN </w:t>
            </w:r>
            <w:proofErr w:type="spellStart"/>
            <w:r>
              <w:rPr>
                <w:szCs w:val="20"/>
              </w:rPr>
              <w:t>infra</w:t>
            </w:r>
            <w:proofErr w:type="spellEnd"/>
          </w:p>
        </w:tc>
        <w:tc>
          <w:tcPr>
            <w:tcW w:w="4182" w:type="dxa"/>
            <w:tcBorders>
              <w:top w:val="single" w:sz="4" w:space="0" w:color="auto"/>
              <w:left w:val="single" w:sz="4" w:space="0" w:color="auto"/>
              <w:bottom w:val="single" w:sz="4" w:space="0" w:color="auto"/>
              <w:right w:val="single" w:sz="4" w:space="0" w:color="auto"/>
            </w:tcBorders>
            <w:shd w:val="clear" w:color="000000" w:fill="auto"/>
            <w:vAlign w:val="center"/>
          </w:tcPr>
          <w:p w:rsidR="009A057C" w:rsidRPr="009A057C" w:rsidRDefault="009A057C" w:rsidP="009A057C">
            <w:pPr>
              <w:spacing w:after="0" w:line="240" w:lineRule="auto"/>
              <w:jc w:val="center"/>
              <w:rPr>
                <w:rFonts w:cs="Arial"/>
                <w:bCs/>
                <w:color w:val="9C0006"/>
                <w:szCs w:val="16"/>
              </w:rPr>
            </w:pPr>
            <w:r w:rsidRPr="009A057C">
              <w:rPr>
                <w:rFonts w:cs="Arial"/>
                <w:bCs/>
                <w:color w:val="9C0006"/>
                <w:szCs w:val="16"/>
              </w:rPr>
              <w:t>-6,00%</w:t>
            </w:r>
          </w:p>
        </w:tc>
      </w:tr>
      <w:tr w:rsidR="009A057C" w:rsidRPr="003270E7" w:rsidTr="0074636C">
        <w:trPr>
          <w:trHeight w:val="284"/>
        </w:trPr>
        <w:tc>
          <w:tcPr>
            <w:tcW w:w="8364" w:type="dxa"/>
            <w:gridSpan w:val="2"/>
            <w:tcBorders>
              <w:top w:val="single" w:sz="4" w:space="0" w:color="auto"/>
              <w:left w:val="single" w:sz="4" w:space="0" w:color="auto"/>
              <w:bottom w:val="single" w:sz="4" w:space="0" w:color="auto"/>
              <w:right w:val="single" w:sz="4" w:space="0" w:color="auto"/>
            </w:tcBorders>
            <w:shd w:val="clear" w:color="000000" w:fill="auto"/>
          </w:tcPr>
          <w:p w:rsidR="009A057C" w:rsidRPr="009A057C" w:rsidRDefault="009A057C" w:rsidP="0074636C">
            <w:pPr>
              <w:pStyle w:val="Titulek"/>
              <w:rPr>
                <w:rFonts w:asciiTheme="minorHAnsi" w:hAnsiTheme="minorHAnsi"/>
                <w:sz w:val="20"/>
                <w:lang w:eastAsia="cs-CZ"/>
              </w:rPr>
            </w:pPr>
            <w:bookmarkStart w:id="34" w:name="_Toc386792240"/>
            <w:bookmarkStart w:id="35" w:name="_Toc447262189"/>
            <w:proofErr w:type="gramStart"/>
            <w:r w:rsidRPr="009A057C">
              <w:rPr>
                <w:rFonts w:asciiTheme="minorHAnsi" w:hAnsiTheme="minorHAnsi"/>
                <w:i w:val="0"/>
                <w:sz w:val="22"/>
                <w:lang w:val="cs-CZ"/>
              </w:rPr>
              <w:t xml:space="preserve">Tabulka </w:t>
            </w:r>
            <w:proofErr w:type="gramEnd"/>
            <w:r w:rsidRPr="009A057C">
              <w:rPr>
                <w:rFonts w:asciiTheme="minorHAnsi" w:hAnsiTheme="minorHAnsi"/>
                <w:i w:val="0"/>
                <w:sz w:val="22"/>
                <w:lang w:val="cs-CZ"/>
              </w:rPr>
              <w:fldChar w:fldCharType="begin"/>
            </w:r>
            <w:r w:rsidRPr="009A057C">
              <w:rPr>
                <w:rFonts w:asciiTheme="minorHAnsi" w:hAnsiTheme="minorHAnsi"/>
                <w:i w:val="0"/>
                <w:sz w:val="22"/>
                <w:lang w:val="cs-CZ"/>
              </w:rPr>
              <w:instrText xml:space="preserve"> STYLEREF 1 \s </w:instrText>
            </w:r>
            <w:r w:rsidRPr="009A057C">
              <w:rPr>
                <w:rFonts w:asciiTheme="minorHAnsi" w:hAnsiTheme="minorHAnsi"/>
                <w:i w:val="0"/>
                <w:sz w:val="22"/>
                <w:lang w:val="cs-CZ"/>
              </w:rPr>
              <w:fldChar w:fldCharType="separate"/>
            </w:r>
            <w:r w:rsidR="00A1335F">
              <w:rPr>
                <w:rFonts w:asciiTheme="minorHAnsi" w:hAnsiTheme="minorHAnsi"/>
                <w:i w:val="0"/>
                <w:noProof/>
                <w:sz w:val="22"/>
                <w:lang w:val="cs-CZ"/>
              </w:rPr>
              <w:t>3</w:t>
            </w:r>
            <w:r w:rsidRPr="009A057C">
              <w:rPr>
                <w:rFonts w:asciiTheme="minorHAnsi" w:hAnsiTheme="minorHAnsi"/>
                <w:i w:val="0"/>
                <w:sz w:val="22"/>
                <w:lang w:val="cs-CZ"/>
              </w:rPr>
              <w:fldChar w:fldCharType="end"/>
            </w:r>
            <w:proofErr w:type="gramStart"/>
            <w:r w:rsidRPr="009A057C">
              <w:rPr>
                <w:rFonts w:asciiTheme="minorHAnsi" w:hAnsiTheme="minorHAnsi"/>
                <w:i w:val="0"/>
                <w:sz w:val="22"/>
                <w:lang w:val="cs-CZ"/>
              </w:rPr>
              <w:t>.</w:t>
            </w:r>
            <w:proofErr w:type="gramEnd"/>
            <w:r w:rsidRPr="009A057C">
              <w:rPr>
                <w:rFonts w:asciiTheme="minorHAnsi" w:hAnsiTheme="minorHAnsi"/>
                <w:i w:val="0"/>
                <w:sz w:val="22"/>
                <w:lang w:val="cs-CZ"/>
              </w:rPr>
              <w:fldChar w:fldCharType="begin"/>
            </w:r>
            <w:r w:rsidRPr="009A057C">
              <w:rPr>
                <w:rFonts w:asciiTheme="minorHAnsi" w:hAnsiTheme="minorHAnsi"/>
                <w:i w:val="0"/>
                <w:sz w:val="22"/>
                <w:lang w:val="cs-CZ"/>
              </w:rPr>
              <w:instrText xml:space="preserve"> SEQ Tabulka \* ARABIC \s 1 </w:instrText>
            </w:r>
            <w:r w:rsidRPr="009A057C">
              <w:rPr>
                <w:rFonts w:asciiTheme="minorHAnsi" w:hAnsiTheme="minorHAnsi"/>
                <w:i w:val="0"/>
                <w:sz w:val="22"/>
                <w:lang w:val="cs-CZ"/>
              </w:rPr>
              <w:fldChar w:fldCharType="separate"/>
            </w:r>
            <w:r w:rsidR="00A1335F">
              <w:rPr>
                <w:rFonts w:asciiTheme="minorHAnsi" w:hAnsiTheme="minorHAnsi"/>
                <w:i w:val="0"/>
                <w:noProof/>
                <w:sz w:val="22"/>
                <w:lang w:val="cs-CZ"/>
              </w:rPr>
              <w:t>16</w:t>
            </w:r>
            <w:r w:rsidRPr="009A057C">
              <w:rPr>
                <w:rFonts w:asciiTheme="minorHAnsi" w:hAnsiTheme="minorHAnsi"/>
                <w:i w:val="0"/>
                <w:sz w:val="22"/>
                <w:lang w:val="cs-CZ"/>
              </w:rPr>
              <w:fldChar w:fldCharType="end"/>
            </w:r>
            <w:r w:rsidRPr="009A057C">
              <w:rPr>
                <w:rFonts w:asciiTheme="minorHAnsi" w:hAnsiTheme="minorHAnsi"/>
                <w:i w:val="0"/>
                <w:sz w:val="22"/>
                <w:lang w:val="cs-CZ"/>
              </w:rPr>
              <w:t xml:space="preserve"> – Přepínací hodnota kritických proměnných (ekonomická analýza</w:t>
            </w:r>
            <w:bookmarkEnd w:id="34"/>
            <w:r w:rsidRPr="009A057C">
              <w:rPr>
                <w:rFonts w:asciiTheme="minorHAnsi" w:hAnsiTheme="minorHAnsi"/>
                <w:i w:val="0"/>
                <w:sz w:val="22"/>
                <w:lang w:val="cs-CZ"/>
              </w:rPr>
              <w:t>)</w:t>
            </w:r>
            <w:bookmarkEnd w:id="35"/>
          </w:p>
        </w:tc>
      </w:tr>
    </w:tbl>
    <w:p w:rsidR="009A057C" w:rsidRDefault="009A057C" w:rsidP="009A057C">
      <w:pPr>
        <w:jc w:val="both"/>
      </w:pPr>
    </w:p>
    <w:p w:rsidR="00C20041" w:rsidRDefault="00C20041">
      <w:pPr>
        <w:rPr>
          <w:rFonts w:asciiTheme="majorHAnsi" w:eastAsiaTheme="majorEastAsia" w:hAnsiTheme="majorHAnsi" w:cstheme="majorBidi"/>
          <w:b/>
          <w:bCs/>
          <w:color w:val="4F81BD" w:themeColor="accent1"/>
          <w:sz w:val="26"/>
          <w:szCs w:val="26"/>
        </w:rPr>
      </w:pPr>
      <w:r>
        <w:br w:type="page"/>
      </w:r>
    </w:p>
    <w:p w:rsidR="009A057C" w:rsidRDefault="009A057C" w:rsidP="00C20041">
      <w:pPr>
        <w:pStyle w:val="Nadpis2"/>
        <w:numPr>
          <w:ilvl w:val="1"/>
          <w:numId w:val="18"/>
        </w:numPr>
        <w:ind w:left="567"/>
      </w:pPr>
      <w:bookmarkStart w:id="36" w:name="_Toc457161126"/>
      <w:r>
        <w:lastRenderedPageBreak/>
        <w:t>Závěr</w:t>
      </w:r>
      <w:bookmarkEnd w:id="36"/>
    </w:p>
    <w:p w:rsidR="00844A8C" w:rsidRPr="00844A8C" w:rsidRDefault="00844A8C" w:rsidP="00844A8C">
      <w:pPr>
        <w:spacing w:after="0" w:line="240" w:lineRule="auto"/>
      </w:pPr>
    </w:p>
    <w:p w:rsidR="009A057C" w:rsidRDefault="009A057C" w:rsidP="009A057C">
      <w:pPr>
        <w:jc w:val="both"/>
      </w:pPr>
      <w:r>
        <w:t xml:space="preserve">Ekonomické hodnocení je zpracováno pomocí </w:t>
      </w:r>
      <w:proofErr w:type="spellStart"/>
      <w:r>
        <w:t>nákladovo</w:t>
      </w:r>
      <w:proofErr w:type="spellEnd"/>
      <w:r>
        <w:t>-výnosové analýzy (</w:t>
      </w:r>
      <w:proofErr w:type="spellStart"/>
      <w:r>
        <w:t>Cost</w:t>
      </w:r>
      <w:proofErr w:type="spellEnd"/>
      <w:r>
        <w:t xml:space="preserve"> Benefit </w:t>
      </w:r>
      <w:proofErr w:type="spellStart"/>
      <w:r>
        <w:t>Analysis</w:t>
      </w:r>
      <w:proofErr w:type="spellEnd"/>
      <w:r>
        <w:t xml:space="preserve"> – CBA). CBA byla provedena v souladu s materiálem „Metodika pro hodnocení ekonomické efektivnosti a ex-post posuzování nákladů a výnosů, projektů železniční infrastruktury, pozemních komunikací a dopravně významných vodních cest“, MD ČR 03/2016 a „Prováděcí pokyny pro hodnocení efektivnosti investic projektů železniční infrastruktury“, MD ČR 2013.</w:t>
      </w:r>
    </w:p>
    <w:p w:rsidR="009A057C" w:rsidDel="00967ECE" w:rsidRDefault="009A057C" w:rsidP="009A057C">
      <w:pPr>
        <w:jc w:val="both"/>
        <w:rPr>
          <w:del w:id="37" w:author="Rožníková Markéta Ing." w:date="2016-07-24T20:40:00Z"/>
        </w:rPr>
      </w:pPr>
      <w:r>
        <w:t xml:space="preserve">Ve finanční analýze jsou výpočty založeny na analýze diferenčních nákladových a výnosových finančních toků provozovatele dopravní infrastruktury v době hodnocení projektu. </w:t>
      </w:r>
    </w:p>
    <w:p w:rsidR="009A057C" w:rsidRDefault="009A057C" w:rsidP="009A057C">
      <w:pPr>
        <w:jc w:val="both"/>
      </w:pPr>
      <w:r>
        <w:t>Výstupy ekonomické analýzy jsou shodné jako u analýzy finanční. Rozdílný je však úhel pohledu na celý projekt. Navíc zde totiž přistupují další finanční toky, které jsou relevantní z hlediska celé společnosti. V ekonomické analýze jsou tedy hodnoceny navíc finanční toky uživatelů dopravy a</w:t>
      </w:r>
      <w:r w:rsidR="00942F3A">
        <w:t> </w:t>
      </w:r>
      <w:r>
        <w:t>celospolečenské účinky. Z diferenčních finančních toků je vypracována tabulka cash-</w:t>
      </w:r>
      <w:proofErr w:type="spellStart"/>
      <w:r>
        <w:t>flow</w:t>
      </w:r>
      <w:proofErr w:type="spellEnd"/>
      <w:r>
        <w:t xml:space="preserve"> a z ní odvozeno vnitřní výnosové procento (FRR / ERR), čistá současná hodnota (FNPV / ENPV) a poměr přínosů a nákladů (B/C Ratio).</w:t>
      </w:r>
    </w:p>
    <w:p w:rsidR="009A057C" w:rsidRDefault="009A057C" w:rsidP="009A057C">
      <w:pPr>
        <w:jc w:val="both"/>
      </w:pPr>
      <w:r>
        <w:t>V následující tabulce jsou uvedeny výsledky zpracované finanční a ekonomické analýzy.</w:t>
      </w:r>
    </w:p>
    <w:tbl>
      <w:tblPr>
        <w:tblW w:w="8639" w:type="dxa"/>
        <w:jc w:val="center"/>
        <w:tblInd w:w="70" w:type="dxa"/>
        <w:tblLayout w:type="fixed"/>
        <w:tblCellMar>
          <w:left w:w="70" w:type="dxa"/>
          <w:right w:w="70" w:type="dxa"/>
        </w:tblCellMar>
        <w:tblLook w:val="04A0" w:firstRow="1" w:lastRow="0" w:firstColumn="1" w:lastColumn="0" w:noHBand="0" w:noVBand="1"/>
      </w:tblPr>
      <w:tblGrid>
        <w:gridCol w:w="2053"/>
        <w:gridCol w:w="2195"/>
        <w:gridCol w:w="2625"/>
        <w:gridCol w:w="1766"/>
      </w:tblGrid>
      <w:tr w:rsidR="00C20041" w:rsidRPr="007A0895" w:rsidTr="0074636C">
        <w:trPr>
          <w:trHeight w:val="510"/>
          <w:jc w:val="center"/>
        </w:trPr>
        <w:tc>
          <w:tcPr>
            <w:tcW w:w="2053" w:type="dxa"/>
            <w:tcBorders>
              <w:top w:val="single" w:sz="4" w:space="0" w:color="auto"/>
              <w:left w:val="single" w:sz="4" w:space="0" w:color="auto"/>
              <w:bottom w:val="single" w:sz="4" w:space="0" w:color="auto"/>
              <w:right w:val="single" w:sz="4" w:space="0" w:color="auto"/>
            </w:tcBorders>
            <w:shd w:val="clear" w:color="000000" w:fill="D9D9D9"/>
            <w:vAlign w:val="center"/>
          </w:tcPr>
          <w:p w:rsidR="00C20041" w:rsidRPr="007A0895" w:rsidRDefault="00C20041" w:rsidP="0074636C">
            <w:pPr>
              <w:spacing w:after="0" w:line="240" w:lineRule="auto"/>
              <w:jc w:val="center"/>
              <w:rPr>
                <w:b/>
                <w:szCs w:val="20"/>
              </w:rPr>
            </w:pPr>
            <w:r>
              <w:rPr>
                <w:b/>
                <w:szCs w:val="20"/>
              </w:rPr>
              <w:t>Ukazatel</w:t>
            </w:r>
          </w:p>
        </w:tc>
        <w:tc>
          <w:tcPr>
            <w:tcW w:w="2195" w:type="dxa"/>
            <w:tcBorders>
              <w:top w:val="single" w:sz="4" w:space="0" w:color="auto"/>
              <w:left w:val="single" w:sz="4" w:space="0" w:color="auto"/>
              <w:bottom w:val="single" w:sz="4" w:space="0" w:color="auto"/>
              <w:right w:val="single" w:sz="4" w:space="0" w:color="auto"/>
            </w:tcBorders>
            <w:shd w:val="clear" w:color="000000" w:fill="D9D9D9"/>
            <w:vAlign w:val="center"/>
          </w:tcPr>
          <w:p w:rsidR="00C20041" w:rsidRPr="007A0895" w:rsidRDefault="00C20041" w:rsidP="0074636C">
            <w:pPr>
              <w:spacing w:after="0" w:line="240" w:lineRule="auto"/>
              <w:jc w:val="center"/>
              <w:rPr>
                <w:b/>
                <w:szCs w:val="20"/>
              </w:rPr>
            </w:pPr>
            <w:r w:rsidRPr="007A0895">
              <w:rPr>
                <w:b/>
                <w:szCs w:val="20"/>
              </w:rPr>
              <w:t>FRR / ERR [%]</w:t>
            </w:r>
          </w:p>
        </w:tc>
        <w:tc>
          <w:tcPr>
            <w:tcW w:w="2625" w:type="dxa"/>
            <w:tcBorders>
              <w:top w:val="single" w:sz="4" w:space="0" w:color="auto"/>
              <w:left w:val="nil"/>
              <w:bottom w:val="single" w:sz="4" w:space="0" w:color="auto"/>
              <w:right w:val="single" w:sz="4" w:space="0" w:color="auto"/>
            </w:tcBorders>
            <w:shd w:val="clear" w:color="000000" w:fill="D9D9D9"/>
            <w:vAlign w:val="center"/>
          </w:tcPr>
          <w:p w:rsidR="00C20041" w:rsidRPr="007A0895" w:rsidRDefault="00C20041" w:rsidP="0074636C">
            <w:pPr>
              <w:spacing w:after="0" w:line="240" w:lineRule="auto"/>
              <w:jc w:val="center"/>
              <w:rPr>
                <w:b/>
                <w:szCs w:val="20"/>
              </w:rPr>
            </w:pPr>
            <w:r w:rsidRPr="007A0895">
              <w:rPr>
                <w:b/>
                <w:szCs w:val="20"/>
              </w:rPr>
              <w:t>FNPV / ENPV [tis. Kč]</w:t>
            </w:r>
          </w:p>
        </w:tc>
        <w:tc>
          <w:tcPr>
            <w:tcW w:w="1766" w:type="dxa"/>
            <w:tcBorders>
              <w:top w:val="single" w:sz="4" w:space="0" w:color="auto"/>
              <w:left w:val="nil"/>
              <w:bottom w:val="single" w:sz="4" w:space="0" w:color="auto"/>
              <w:right w:val="single" w:sz="4" w:space="0" w:color="auto"/>
            </w:tcBorders>
            <w:shd w:val="clear" w:color="000000" w:fill="D9D9D9"/>
            <w:vAlign w:val="center"/>
          </w:tcPr>
          <w:p w:rsidR="00C20041" w:rsidRPr="007A0895" w:rsidRDefault="00C20041" w:rsidP="0074636C">
            <w:pPr>
              <w:spacing w:after="0" w:line="240" w:lineRule="auto"/>
              <w:jc w:val="center"/>
              <w:rPr>
                <w:b/>
                <w:szCs w:val="20"/>
              </w:rPr>
            </w:pPr>
            <w:r w:rsidRPr="007A0895">
              <w:rPr>
                <w:b/>
                <w:szCs w:val="20"/>
              </w:rPr>
              <w:t>BCR</w:t>
            </w:r>
          </w:p>
        </w:tc>
      </w:tr>
      <w:tr w:rsidR="00C20041" w:rsidRPr="00262340" w:rsidTr="0074636C">
        <w:trPr>
          <w:trHeight w:val="284"/>
          <w:jc w:val="center"/>
        </w:trPr>
        <w:tc>
          <w:tcPr>
            <w:tcW w:w="205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C20041" w:rsidRPr="007A0895" w:rsidRDefault="00C20041" w:rsidP="0074636C">
            <w:pPr>
              <w:spacing w:after="0" w:line="240" w:lineRule="auto"/>
              <w:jc w:val="center"/>
              <w:rPr>
                <w:szCs w:val="20"/>
              </w:rPr>
            </w:pPr>
            <w:r w:rsidRPr="007A0895">
              <w:rPr>
                <w:szCs w:val="20"/>
              </w:rPr>
              <w:t>finanční analýza</w:t>
            </w:r>
          </w:p>
        </w:tc>
        <w:tc>
          <w:tcPr>
            <w:tcW w:w="2195" w:type="dxa"/>
            <w:tcBorders>
              <w:top w:val="single" w:sz="4" w:space="0" w:color="auto"/>
              <w:left w:val="single" w:sz="4" w:space="0" w:color="auto"/>
              <w:bottom w:val="single" w:sz="4" w:space="0" w:color="auto"/>
              <w:right w:val="single" w:sz="4" w:space="0" w:color="auto"/>
            </w:tcBorders>
            <w:shd w:val="clear" w:color="000000" w:fill="auto"/>
            <w:vAlign w:val="center"/>
          </w:tcPr>
          <w:p w:rsidR="00C20041" w:rsidRPr="00262340" w:rsidRDefault="00942F3A" w:rsidP="00942F3A">
            <w:pPr>
              <w:spacing w:after="0" w:line="240" w:lineRule="auto"/>
              <w:jc w:val="center"/>
              <w:rPr>
                <w:szCs w:val="20"/>
                <w:highlight w:val="yellow"/>
              </w:rPr>
            </w:pPr>
            <w:r>
              <w:rPr>
                <w:szCs w:val="20"/>
              </w:rPr>
              <w:t xml:space="preserve">- </w:t>
            </w:r>
            <w:r w:rsidR="00C20041">
              <w:rPr>
                <w:szCs w:val="20"/>
              </w:rPr>
              <w:t>0,</w:t>
            </w:r>
            <w:r>
              <w:rPr>
                <w:szCs w:val="20"/>
              </w:rPr>
              <w:t>0</w:t>
            </w:r>
            <w:r w:rsidR="00C20041">
              <w:rPr>
                <w:szCs w:val="20"/>
              </w:rPr>
              <w:t>2</w:t>
            </w:r>
          </w:p>
        </w:tc>
        <w:tc>
          <w:tcPr>
            <w:tcW w:w="2625" w:type="dxa"/>
            <w:tcBorders>
              <w:top w:val="single" w:sz="4" w:space="0" w:color="auto"/>
              <w:left w:val="nil"/>
              <w:bottom w:val="single" w:sz="4" w:space="0" w:color="auto"/>
              <w:right w:val="single" w:sz="4" w:space="0" w:color="auto"/>
            </w:tcBorders>
            <w:shd w:val="clear" w:color="auto" w:fill="auto"/>
            <w:noWrap/>
            <w:vAlign w:val="center"/>
          </w:tcPr>
          <w:p w:rsidR="00C20041" w:rsidRPr="00262340" w:rsidRDefault="00942F3A" w:rsidP="0074636C">
            <w:pPr>
              <w:spacing w:after="0" w:line="240" w:lineRule="auto"/>
              <w:jc w:val="center"/>
              <w:rPr>
                <w:szCs w:val="20"/>
                <w:highlight w:val="yellow"/>
              </w:rPr>
            </w:pPr>
            <w:r w:rsidRPr="00E043E1">
              <w:rPr>
                <w:szCs w:val="20"/>
              </w:rPr>
              <w:t xml:space="preserve">- </w:t>
            </w:r>
            <w:r>
              <w:rPr>
                <w:szCs w:val="20"/>
              </w:rPr>
              <w:t>6 091</w:t>
            </w:r>
            <w:r w:rsidRPr="005A0282">
              <w:rPr>
                <w:szCs w:val="20"/>
              </w:rPr>
              <w:t xml:space="preserve"> </w:t>
            </w:r>
            <w:r>
              <w:rPr>
                <w:szCs w:val="20"/>
              </w:rPr>
              <w:t>663</w:t>
            </w:r>
          </w:p>
        </w:tc>
        <w:tc>
          <w:tcPr>
            <w:tcW w:w="1766" w:type="dxa"/>
            <w:tcBorders>
              <w:top w:val="single" w:sz="4" w:space="0" w:color="auto"/>
              <w:left w:val="nil"/>
              <w:bottom w:val="single" w:sz="4" w:space="0" w:color="auto"/>
              <w:right w:val="single" w:sz="4" w:space="0" w:color="auto"/>
            </w:tcBorders>
            <w:shd w:val="clear" w:color="auto" w:fill="auto"/>
            <w:vAlign w:val="center"/>
          </w:tcPr>
          <w:p w:rsidR="00C20041" w:rsidRPr="007A0895" w:rsidRDefault="00C20041" w:rsidP="0074636C">
            <w:pPr>
              <w:spacing w:after="0" w:line="240" w:lineRule="auto"/>
              <w:jc w:val="center"/>
              <w:rPr>
                <w:szCs w:val="20"/>
              </w:rPr>
            </w:pPr>
            <w:r w:rsidRPr="007A0895">
              <w:rPr>
                <w:szCs w:val="20"/>
              </w:rPr>
              <w:t>-</w:t>
            </w:r>
          </w:p>
        </w:tc>
      </w:tr>
      <w:tr w:rsidR="00C20041" w:rsidRPr="00262340" w:rsidTr="0074636C">
        <w:trPr>
          <w:trHeight w:val="284"/>
          <w:jc w:val="center"/>
        </w:trPr>
        <w:tc>
          <w:tcPr>
            <w:tcW w:w="2053"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C20041" w:rsidRPr="007A0895" w:rsidRDefault="00C20041" w:rsidP="0074636C">
            <w:pPr>
              <w:spacing w:after="0" w:line="240" w:lineRule="auto"/>
              <w:jc w:val="center"/>
              <w:rPr>
                <w:szCs w:val="20"/>
              </w:rPr>
            </w:pPr>
            <w:r w:rsidRPr="007A0895">
              <w:rPr>
                <w:szCs w:val="20"/>
              </w:rPr>
              <w:t>ekonomická analýza</w:t>
            </w:r>
          </w:p>
        </w:tc>
        <w:tc>
          <w:tcPr>
            <w:tcW w:w="2195" w:type="dxa"/>
            <w:tcBorders>
              <w:top w:val="single" w:sz="4" w:space="0" w:color="auto"/>
              <w:left w:val="single" w:sz="4" w:space="0" w:color="auto"/>
              <w:bottom w:val="single" w:sz="4" w:space="0" w:color="auto"/>
              <w:right w:val="single" w:sz="4" w:space="0" w:color="auto"/>
            </w:tcBorders>
            <w:shd w:val="clear" w:color="000000" w:fill="auto"/>
            <w:vAlign w:val="center"/>
          </w:tcPr>
          <w:p w:rsidR="00C20041" w:rsidRPr="00262340" w:rsidRDefault="00942F3A" w:rsidP="00942F3A">
            <w:pPr>
              <w:spacing w:after="0" w:line="240" w:lineRule="auto"/>
              <w:jc w:val="center"/>
              <w:rPr>
                <w:szCs w:val="20"/>
                <w:highlight w:val="yellow"/>
              </w:rPr>
            </w:pPr>
            <w:r>
              <w:rPr>
                <w:szCs w:val="20"/>
              </w:rPr>
              <w:t>6</w:t>
            </w:r>
            <w:r w:rsidR="00C20041">
              <w:rPr>
                <w:szCs w:val="20"/>
              </w:rPr>
              <w:t>,</w:t>
            </w:r>
            <w:r>
              <w:rPr>
                <w:szCs w:val="20"/>
              </w:rPr>
              <w:t>44</w:t>
            </w:r>
          </w:p>
        </w:tc>
        <w:tc>
          <w:tcPr>
            <w:tcW w:w="2625" w:type="dxa"/>
            <w:tcBorders>
              <w:top w:val="single" w:sz="4" w:space="0" w:color="auto"/>
              <w:left w:val="nil"/>
              <w:bottom w:val="single" w:sz="4" w:space="0" w:color="auto"/>
              <w:right w:val="single" w:sz="4" w:space="0" w:color="auto"/>
            </w:tcBorders>
            <w:shd w:val="clear" w:color="auto" w:fill="auto"/>
            <w:noWrap/>
            <w:vAlign w:val="center"/>
          </w:tcPr>
          <w:p w:rsidR="00C20041" w:rsidRPr="00262340" w:rsidRDefault="00942F3A" w:rsidP="0074636C">
            <w:pPr>
              <w:spacing w:after="0" w:line="240" w:lineRule="auto"/>
              <w:jc w:val="center"/>
              <w:rPr>
                <w:szCs w:val="20"/>
                <w:highlight w:val="yellow"/>
              </w:rPr>
            </w:pPr>
            <w:r>
              <w:rPr>
                <w:szCs w:val="20"/>
              </w:rPr>
              <w:t>2 155</w:t>
            </w:r>
            <w:r w:rsidRPr="00824FEA">
              <w:rPr>
                <w:szCs w:val="20"/>
              </w:rPr>
              <w:t xml:space="preserve"> </w:t>
            </w:r>
            <w:r>
              <w:rPr>
                <w:szCs w:val="20"/>
              </w:rPr>
              <w:t>706</w:t>
            </w:r>
          </w:p>
        </w:tc>
        <w:tc>
          <w:tcPr>
            <w:tcW w:w="1766" w:type="dxa"/>
            <w:tcBorders>
              <w:top w:val="single" w:sz="4" w:space="0" w:color="auto"/>
              <w:left w:val="nil"/>
              <w:bottom w:val="single" w:sz="4" w:space="0" w:color="auto"/>
              <w:right w:val="single" w:sz="4" w:space="0" w:color="auto"/>
            </w:tcBorders>
            <w:shd w:val="clear" w:color="auto" w:fill="auto"/>
            <w:vAlign w:val="center"/>
          </w:tcPr>
          <w:p w:rsidR="00C20041" w:rsidRPr="00262340" w:rsidRDefault="00942F3A" w:rsidP="00942F3A">
            <w:pPr>
              <w:spacing w:after="0" w:line="240" w:lineRule="auto"/>
              <w:jc w:val="center"/>
              <w:rPr>
                <w:szCs w:val="20"/>
                <w:highlight w:val="yellow"/>
              </w:rPr>
            </w:pPr>
            <w:r>
              <w:rPr>
                <w:szCs w:val="20"/>
              </w:rPr>
              <w:t>1</w:t>
            </w:r>
            <w:r w:rsidR="00C20041">
              <w:rPr>
                <w:szCs w:val="20"/>
              </w:rPr>
              <w:t>,</w:t>
            </w:r>
            <w:r>
              <w:rPr>
                <w:szCs w:val="20"/>
              </w:rPr>
              <w:t>061</w:t>
            </w:r>
          </w:p>
        </w:tc>
      </w:tr>
      <w:tr w:rsidR="00C20041" w:rsidRPr="007A0895" w:rsidTr="0074636C">
        <w:trPr>
          <w:trHeight w:val="284"/>
          <w:jc w:val="center"/>
        </w:trPr>
        <w:tc>
          <w:tcPr>
            <w:tcW w:w="8639" w:type="dxa"/>
            <w:gridSpan w:val="4"/>
            <w:tcBorders>
              <w:top w:val="single" w:sz="4" w:space="0" w:color="auto"/>
              <w:left w:val="single" w:sz="4" w:space="0" w:color="auto"/>
              <w:bottom w:val="single" w:sz="4" w:space="0" w:color="auto"/>
              <w:right w:val="single" w:sz="4" w:space="0" w:color="auto"/>
            </w:tcBorders>
            <w:shd w:val="clear" w:color="000000" w:fill="auto"/>
            <w:noWrap/>
            <w:vAlign w:val="center"/>
          </w:tcPr>
          <w:p w:rsidR="00C20041" w:rsidRPr="00C20041" w:rsidRDefault="00C20041" w:rsidP="0074636C">
            <w:pPr>
              <w:pStyle w:val="Titulek"/>
              <w:rPr>
                <w:rFonts w:asciiTheme="minorHAnsi" w:hAnsiTheme="minorHAnsi"/>
                <w:sz w:val="20"/>
                <w:lang w:eastAsia="cs-CZ"/>
              </w:rPr>
            </w:pPr>
            <w:bookmarkStart w:id="38" w:name="_Toc386792243"/>
            <w:bookmarkStart w:id="39" w:name="_Toc447262194"/>
            <w:proofErr w:type="gramStart"/>
            <w:r w:rsidRPr="00C20041">
              <w:rPr>
                <w:rFonts w:asciiTheme="minorHAnsi" w:hAnsiTheme="minorHAnsi"/>
                <w:i w:val="0"/>
                <w:sz w:val="22"/>
                <w:lang w:val="cs-CZ"/>
              </w:rPr>
              <w:t xml:space="preserve">Tabulka </w:t>
            </w:r>
            <w:proofErr w:type="gramEnd"/>
            <w:r w:rsidRPr="00C20041">
              <w:rPr>
                <w:rFonts w:asciiTheme="minorHAnsi" w:hAnsiTheme="minorHAnsi"/>
                <w:i w:val="0"/>
                <w:sz w:val="22"/>
                <w:lang w:val="cs-CZ"/>
              </w:rPr>
              <w:fldChar w:fldCharType="begin"/>
            </w:r>
            <w:r w:rsidRPr="00C20041">
              <w:rPr>
                <w:rFonts w:asciiTheme="minorHAnsi" w:hAnsiTheme="minorHAnsi"/>
                <w:i w:val="0"/>
                <w:sz w:val="22"/>
                <w:lang w:val="cs-CZ"/>
              </w:rPr>
              <w:instrText xml:space="preserve"> STYLEREF 1 \s </w:instrText>
            </w:r>
            <w:r w:rsidRPr="00C20041">
              <w:rPr>
                <w:rFonts w:asciiTheme="minorHAnsi" w:hAnsiTheme="minorHAnsi"/>
                <w:i w:val="0"/>
                <w:sz w:val="22"/>
                <w:lang w:val="cs-CZ"/>
              </w:rPr>
              <w:fldChar w:fldCharType="separate"/>
            </w:r>
            <w:r w:rsidR="00A1335F">
              <w:rPr>
                <w:rFonts w:asciiTheme="minorHAnsi" w:hAnsiTheme="minorHAnsi"/>
                <w:i w:val="0"/>
                <w:noProof/>
                <w:sz w:val="22"/>
                <w:lang w:val="cs-CZ"/>
              </w:rPr>
              <w:t>3</w:t>
            </w:r>
            <w:r w:rsidRPr="00C20041">
              <w:rPr>
                <w:rFonts w:asciiTheme="minorHAnsi" w:hAnsiTheme="minorHAnsi"/>
                <w:i w:val="0"/>
                <w:sz w:val="22"/>
                <w:lang w:val="cs-CZ"/>
              </w:rPr>
              <w:fldChar w:fldCharType="end"/>
            </w:r>
            <w:proofErr w:type="gramStart"/>
            <w:r w:rsidRPr="00C20041">
              <w:rPr>
                <w:rFonts w:asciiTheme="minorHAnsi" w:hAnsiTheme="minorHAnsi"/>
                <w:i w:val="0"/>
                <w:sz w:val="22"/>
                <w:lang w:val="cs-CZ"/>
              </w:rPr>
              <w:t>.</w:t>
            </w:r>
            <w:proofErr w:type="gramEnd"/>
            <w:r w:rsidRPr="00C20041">
              <w:rPr>
                <w:rFonts w:asciiTheme="minorHAnsi" w:hAnsiTheme="minorHAnsi"/>
                <w:i w:val="0"/>
                <w:sz w:val="22"/>
                <w:lang w:val="cs-CZ"/>
              </w:rPr>
              <w:fldChar w:fldCharType="begin"/>
            </w:r>
            <w:r w:rsidRPr="00C20041">
              <w:rPr>
                <w:rFonts w:asciiTheme="minorHAnsi" w:hAnsiTheme="minorHAnsi"/>
                <w:i w:val="0"/>
                <w:sz w:val="22"/>
                <w:lang w:val="cs-CZ"/>
              </w:rPr>
              <w:instrText xml:space="preserve"> SEQ Tabulka \* ARABIC \s 1 </w:instrText>
            </w:r>
            <w:r w:rsidRPr="00C20041">
              <w:rPr>
                <w:rFonts w:asciiTheme="minorHAnsi" w:hAnsiTheme="minorHAnsi"/>
                <w:i w:val="0"/>
                <w:sz w:val="22"/>
                <w:lang w:val="cs-CZ"/>
              </w:rPr>
              <w:fldChar w:fldCharType="separate"/>
            </w:r>
            <w:r w:rsidR="00A1335F">
              <w:rPr>
                <w:rFonts w:asciiTheme="minorHAnsi" w:hAnsiTheme="minorHAnsi"/>
                <w:i w:val="0"/>
                <w:noProof/>
                <w:sz w:val="22"/>
                <w:lang w:val="cs-CZ"/>
              </w:rPr>
              <w:t>17</w:t>
            </w:r>
            <w:r w:rsidRPr="00C20041">
              <w:rPr>
                <w:rFonts w:asciiTheme="minorHAnsi" w:hAnsiTheme="minorHAnsi"/>
                <w:i w:val="0"/>
                <w:sz w:val="22"/>
                <w:lang w:val="cs-CZ"/>
              </w:rPr>
              <w:fldChar w:fldCharType="end"/>
            </w:r>
            <w:r w:rsidRPr="00C20041">
              <w:rPr>
                <w:rFonts w:asciiTheme="minorHAnsi" w:hAnsiTheme="minorHAnsi"/>
                <w:i w:val="0"/>
                <w:sz w:val="22"/>
                <w:lang w:val="cs-CZ"/>
              </w:rPr>
              <w:t xml:space="preserve"> – Přehled výsledk</w:t>
            </w:r>
            <w:bookmarkEnd w:id="38"/>
            <w:r w:rsidRPr="00C20041">
              <w:rPr>
                <w:rFonts w:asciiTheme="minorHAnsi" w:hAnsiTheme="minorHAnsi"/>
                <w:i w:val="0"/>
                <w:sz w:val="22"/>
                <w:lang w:val="cs-CZ"/>
              </w:rPr>
              <w:t>ů</w:t>
            </w:r>
            <w:bookmarkEnd w:id="39"/>
          </w:p>
        </w:tc>
      </w:tr>
    </w:tbl>
    <w:p w:rsidR="009A057C" w:rsidRDefault="009A057C" w:rsidP="009A057C">
      <w:pPr>
        <w:jc w:val="both"/>
      </w:pPr>
    </w:p>
    <w:p w:rsidR="009A057C" w:rsidRDefault="009A057C" w:rsidP="009A057C">
      <w:pPr>
        <w:jc w:val="both"/>
      </w:pPr>
      <w:r>
        <w:t>Z pohledu finanční analýzy jsou hodnoty FRR a FNPV pod hranicí ekonomické efektivnosti. Je to logické, vzhledem k zaměření projektu na modernizaci infrastruktury, která z hlediska investora obvykle nepřináší podstatné finanční efekty. Projekt sice přinese efekty i v oblasti provozu investora (především úspora provozních nákladů infrastruktury oproti variantě Bez projektu), výše úspor však nebude tak velká, aby jimi byly pokryty celé investiční náklady.</w:t>
      </w:r>
    </w:p>
    <w:p w:rsidR="009A057C" w:rsidRDefault="009A057C" w:rsidP="009A057C">
      <w:pPr>
        <w:jc w:val="both"/>
      </w:pPr>
      <w:r>
        <w:t xml:space="preserve">Z hlediska ekonomické analýzy (celospolečenské prospěšnosti) vykazuje projekt </w:t>
      </w:r>
      <w:r w:rsidR="0074636C">
        <w:t>dobré</w:t>
      </w:r>
      <w:r>
        <w:t xml:space="preserve"> výsledky </w:t>
      </w:r>
      <w:r w:rsidR="0074636C">
        <w:t>a</w:t>
      </w:r>
      <w:r w:rsidR="006A3072">
        <w:t> </w:t>
      </w:r>
      <w:r w:rsidR="0074636C">
        <w:t>jeho výsledné ekonomické ukazatele se pohybují nad</w:t>
      </w:r>
      <w:r>
        <w:t xml:space="preserve"> hranicí efektivity (konkrétně ve výši ERR = </w:t>
      </w:r>
      <w:r w:rsidR="0074636C">
        <w:t>6</w:t>
      </w:r>
      <w:r>
        <w:t>,</w:t>
      </w:r>
      <w:r w:rsidR="0074636C">
        <w:t>44</w:t>
      </w:r>
      <w:r>
        <w:t xml:space="preserve">%, resp. ENPV = </w:t>
      </w:r>
      <w:r w:rsidR="0074636C">
        <w:t xml:space="preserve">2 </w:t>
      </w:r>
      <w:r>
        <w:t>1</w:t>
      </w:r>
      <w:r w:rsidR="0074636C">
        <w:t>5</w:t>
      </w:r>
      <w:r>
        <w:t xml:space="preserve">5 </w:t>
      </w:r>
      <w:r w:rsidR="0074636C">
        <w:t>70</w:t>
      </w:r>
      <w:r>
        <w:t xml:space="preserve">6 tis. Kč). </w:t>
      </w:r>
    </w:p>
    <w:p w:rsidR="009A057C" w:rsidRDefault="0074636C" w:rsidP="009A057C">
      <w:pPr>
        <w:jc w:val="both"/>
      </w:pPr>
      <w:r>
        <w:t xml:space="preserve">Kladné výsledky jsou dány především </w:t>
      </w:r>
      <w:r w:rsidRPr="006A3072">
        <w:rPr>
          <w:b/>
        </w:rPr>
        <w:t xml:space="preserve">významnou úsporou provozních nákladů na údržbu a opravu infrastruktury </w:t>
      </w:r>
      <w:r>
        <w:t>a nutností ve stavu Bez projektu doplnit stávající síť trakčních napájecích stanic tak, aby vyhovovala potřebám rostoucího provozu a nových typů hnacích vozidel. Zároveň díky realizaci projektu dojde k </w:t>
      </w:r>
      <w:r w:rsidRPr="006A3072">
        <w:rPr>
          <w:b/>
        </w:rPr>
        <w:t>významné úspoře elektrické energie</w:t>
      </w:r>
      <w:r>
        <w:t xml:space="preserve"> díky eliminaci ztrát a možnosti využívat ve vyšší míře rekuperaci. Tento přínos je z dlouhodobého hlediska velmi významný, protože elektrická energie je bezpochyby strategicky významnou komoditou, jejíž vzácnost a cena je dlouhodobě </w:t>
      </w:r>
      <w:r w:rsidR="006A3072">
        <w:t xml:space="preserve">stabilně </w:t>
      </w:r>
      <w:r>
        <w:t>vysoká. To zaručuje projektu životaschopnost i dlouho po skončení hodnotícího období.</w:t>
      </w:r>
    </w:p>
    <w:p w:rsidR="009A057C" w:rsidRDefault="009A057C" w:rsidP="009A057C">
      <w:pPr>
        <w:jc w:val="both"/>
      </w:pPr>
      <w:r>
        <w:lastRenderedPageBreak/>
        <w:t xml:space="preserve">Citlivostní analýza ukázala, že parametry projektu jsou takové, že zásadním způsobem lze jeho výsledky ovlivnit </w:t>
      </w:r>
      <w:r w:rsidR="0074636C">
        <w:t>jak</w:t>
      </w:r>
      <w:r>
        <w:t xml:space="preserve"> snížením investičních nákladů</w:t>
      </w:r>
      <w:r w:rsidR="0074636C">
        <w:t xml:space="preserve">, tak i změnami úspor provozních nákladů (tedy především dimenzováním úprav ve variantě Bez projektu, ale i výší uspořené </w:t>
      </w:r>
      <w:r w:rsidR="006A3072">
        <w:t>e</w:t>
      </w:r>
      <w:r w:rsidR="0074636C">
        <w:t>lektrické energie)</w:t>
      </w:r>
      <w:r>
        <w:t xml:space="preserve">. </w:t>
      </w:r>
    </w:p>
    <w:p w:rsidR="009A057C" w:rsidRDefault="0074636C" w:rsidP="009A057C">
      <w:pPr>
        <w:jc w:val="both"/>
      </w:pPr>
      <w:r>
        <w:t>K</w:t>
      </w:r>
      <w:r w:rsidR="009A057C">
        <w:t xml:space="preserve"> dosažení hranice efektivity by na základě analýzy citlivosti </w:t>
      </w:r>
      <w:r>
        <w:t>muselo dojít k nárůstu investičních nákladů (nebo poklesu úspor provozních nákladů) o</w:t>
      </w:r>
      <w:r w:rsidR="009A057C">
        <w:t xml:space="preserve"> cca </w:t>
      </w:r>
      <w:r>
        <w:t>6</w:t>
      </w:r>
      <w:r w:rsidR="009A057C">
        <w:t>%</w:t>
      </w:r>
      <w:r>
        <w:t xml:space="preserve"> oproti původním předpokladům</w:t>
      </w:r>
      <w:r w:rsidR="009A057C">
        <w:t>.</w:t>
      </w:r>
      <w:r>
        <w:t xml:space="preserve"> To je z dlouhodobého hlediska možné (obzvláště u takto rozsáhlého projektu) a proto je nutné přijmout </w:t>
      </w:r>
      <w:r w:rsidRPr="006A3072">
        <w:rPr>
          <w:b/>
        </w:rPr>
        <w:t>zmírňující opatření pro eliminaci rizika významného nárůstu nákladu během dalších fází přípravy a stanovit investiční strop, který je pro efektivitu projektu kritický</w:t>
      </w:r>
      <w:r>
        <w:t>.</w:t>
      </w:r>
    </w:p>
    <w:p w:rsidR="0074636C" w:rsidRDefault="0074636C" w:rsidP="009A057C">
      <w:pPr>
        <w:jc w:val="both"/>
      </w:pPr>
      <w:r>
        <w:t xml:space="preserve">Kromě vyčíslených a výše uvedených přínosů generuje navrhované opatření i </w:t>
      </w:r>
      <w:r w:rsidRPr="006A3072">
        <w:rPr>
          <w:b/>
        </w:rPr>
        <w:t>další přínosy</w:t>
      </w:r>
      <w:r>
        <w:t>, které není možné do výpočtu v souladu s platnými metodikami zahrnout a vyčíslit</w:t>
      </w:r>
      <w:r w:rsidR="006A3072">
        <w:t xml:space="preserve"> (jedná se především o vytvoření příležitosti a výhody pro další investice do budoucna)</w:t>
      </w:r>
      <w:r>
        <w:t>. Mezi tyto přínosy patří zejména následující.</w:t>
      </w:r>
    </w:p>
    <w:p w:rsidR="00460D28" w:rsidRPr="006A3072" w:rsidRDefault="006A3072" w:rsidP="00460D28">
      <w:pPr>
        <w:jc w:val="both"/>
        <w:rPr>
          <w:b/>
        </w:rPr>
      </w:pPr>
      <w:r w:rsidRPr="006A3072">
        <w:rPr>
          <w:b/>
        </w:rPr>
        <w:t>Vysokorychlostní tratě</w:t>
      </w:r>
    </w:p>
    <w:p w:rsidR="00460D28" w:rsidRPr="006A3072" w:rsidRDefault="00460D28" w:rsidP="00460D28">
      <w:pPr>
        <w:jc w:val="both"/>
      </w:pPr>
      <w:r w:rsidRPr="006A3072">
        <w:t>Jako první se předpokládá stavba vysokorychlostní tratě Praha – Ústí</w:t>
      </w:r>
      <w:r w:rsidR="006A3072" w:rsidRPr="006A3072">
        <w:t xml:space="preserve"> </w:t>
      </w:r>
      <w:proofErr w:type="spellStart"/>
      <w:proofErr w:type="gramStart"/>
      <w:r w:rsidR="006A3072" w:rsidRPr="006A3072">
        <w:t>n.L.</w:t>
      </w:r>
      <w:proofErr w:type="spellEnd"/>
      <w:proofErr w:type="gramEnd"/>
      <w:r w:rsidRPr="006A3072">
        <w:t xml:space="preserve"> s pokračováním do Drážďan. Realizace této stavby </w:t>
      </w:r>
      <w:r w:rsidR="006A3072" w:rsidRPr="006A3072">
        <w:t>s</w:t>
      </w:r>
      <w:r w:rsidRPr="006A3072">
        <w:t xml:space="preserve">e </w:t>
      </w:r>
      <w:r w:rsidR="006A3072" w:rsidRPr="006A3072">
        <w:t>předpokládá</w:t>
      </w:r>
      <w:r w:rsidRPr="006A3072">
        <w:t xml:space="preserve"> do roku 2030. </w:t>
      </w:r>
    </w:p>
    <w:p w:rsidR="00460D28" w:rsidRPr="006A3072" w:rsidRDefault="006A3072" w:rsidP="00460D28">
      <w:pPr>
        <w:jc w:val="both"/>
      </w:pPr>
      <w:r w:rsidRPr="006A3072">
        <w:t>T</w:t>
      </w:r>
      <w:r w:rsidR="00460D28" w:rsidRPr="006A3072">
        <w:t>rakční vedení této</w:t>
      </w:r>
      <w:r w:rsidRPr="006A3072">
        <w:t xml:space="preserve"> budoucí</w:t>
      </w:r>
      <w:r w:rsidR="00460D28" w:rsidRPr="006A3072">
        <w:t xml:space="preserve"> vysokorychlostní tratě ovlivní velkou část stávající konvenční tratě Praha – Kralupy – Ústí </w:t>
      </w:r>
      <w:proofErr w:type="spellStart"/>
      <w:r w:rsidR="00460D28" w:rsidRPr="006A3072">
        <w:t>n.L.</w:t>
      </w:r>
      <w:proofErr w:type="spellEnd"/>
      <w:r w:rsidR="00460D28" w:rsidRPr="006A3072">
        <w:t xml:space="preserve"> , Ústí </w:t>
      </w:r>
      <w:proofErr w:type="spellStart"/>
      <w:proofErr w:type="gramStart"/>
      <w:r w:rsidR="00460D28" w:rsidRPr="006A3072">
        <w:t>n.L.</w:t>
      </w:r>
      <w:proofErr w:type="spellEnd"/>
      <w:proofErr w:type="gramEnd"/>
      <w:r w:rsidR="00460D28" w:rsidRPr="006A3072">
        <w:t xml:space="preserve"> – Teplice, Ústí </w:t>
      </w:r>
      <w:proofErr w:type="spellStart"/>
      <w:r w:rsidR="00460D28" w:rsidRPr="006A3072">
        <w:t>n.L.</w:t>
      </w:r>
      <w:proofErr w:type="spellEnd"/>
      <w:r w:rsidR="00460D28" w:rsidRPr="006A3072">
        <w:t xml:space="preserve"> – Bíliny a Štětí – Litoměřice -  Velké Březno. V</w:t>
      </w:r>
      <w:r w:rsidRPr="006A3072">
        <w:t> </w:t>
      </w:r>
      <w:r w:rsidR="00460D28" w:rsidRPr="006A3072">
        <w:t xml:space="preserve">případě, že bude vysokorychlostní trať stavěna samostatně, musí být v rámci této stavby vyměněna podstatná část stávající kabeláže sdělovacího a zabezpečovacího zařízení na výše jmenovaných tratích. </w:t>
      </w:r>
      <w:r w:rsidRPr="006A3072">
        <w:t>Výše hodnocená s</w:t>
      </w:r>
      <w:r w:rsidR="00460D28" w:rsidRPr="006A3072">
        <w:t xml:space="preserve">tudie přepínání na 25kV předpokládá, že přepnutí tratě Štětí – Litoměřice -  Velké Březno proběhne v roce cca 2026. Tratí Ústí </w:t>
      </w:r>
      <w:proofErr w:type="spellStart"/>
      <w:proofErr w:type="gramStart"/>
      <w:r w:rsidR="00460D28" w:rsidRPr="006A3072">
        <w:t>n.L.</w:t>
      </w:r>
      <w:proofErr w:type="spellEnd"/>
      <w:proofErr w:type="gramEnd"/>
      <w:r w:rsidR="00460D28" w:rsidRPr="006A3072">
        <w:t xml:space="preserve"> – Teplice a Ústí </w:t>
      </w:r>
      <w:proofErr w:type="spellStart"/>
      <w:r w:rsidR="00460D28" w:rsidRPr="006A3072">
        <w:t>n.L.</w:t>
      </w:r>
      <w:proofErr w:type="spellEnd"/>
      <w:r w:rsidR="00460D28" w:rsidRPr="006A3072">
        <w:t xml:space="preserve"> – Bíliny v roce 2031 a poslední tratě Kralupy – Ústí </w:t>
      </w:r>
      <w:proofErr w:type="spellStart"/>
      <w:r w:rsidR="00460D28" w:rsidRPr="006A3072">
        <w:t>n.L.</w:t>
      </w:r>
      <w:proofErr w:type="spellEnd"/>
      <w:r w:rsidR="00460D28" w:rsidRPr="006A3072">
        <w:t xml:space="preserve"> v roce 2032. Tento navržený harmonogram koresponduje se stavbou tratě VRT Praha – Ústí </w:t>
      </w:r>
      <w:proofErr w:type="spellStart"/>
      <w:proofErr w:type="gramStart"/>
      <w:r w:rsidR="00460D28" w:rsidRPr="006A3072">
        <w:t>n.L.</w:t>
      </w:r>
      <w:proofErr w:type="spellEnd"/>
      <w:proofErr w:type="gramEnd"/>
      <w:r w:rsidR="00460D28" w:rsidRPr="006A3072">
        <w:t xml:space="preserve"> Další podstatné zjednodušení</w:t>
      </w:r>
      <w:r w:rsidRPr="006A3072">
        <w:t xml:space="preserve"> v souvislosti s </w:t>
      </w:r>
      <w:proofErr w:type="gramStart"/>
      <w:r w:rsidRPr="006A3072">
        <w:t>VRT</w:t>
      </w:r>
      <w:proofErr w:type="gramEnd"/>
      <w:r w:rsidR="00460D28" w:rsidRPr="006A3072">
        <w:t xml:space="preserve"> nastává při propojování konvenční tratě a tratě VRT z hlediska stejného napájecího systému. Dále je možné vybudovat společné napájecí stanice, které budou sloužit jak pro konvenční tratě</w:t>
      </w:r>
      <w:r w:rsidRPr="006A3072">
        <w:t>,</w:t>
      </w:r>
      <w:r w:rsidR="00460D28" w:rsidRPr="006A3072">
        <w:t xml:space="preserve"> tak pro trať VRT</w:t>
      </w:r>
      <w:r w:rsidRPr="006A3072">
        <w:t xml:space="preserve"> (to by v případě stávajícího stejnosměrného napájení nebylo možné)</w:t>
      </w:r>
      <w:r w:rsidR="00460D28" w:rsidRPr="006A3072">
        <w:t>.</w:t>
      </w:r>
    </w:p>
    <w:p w:rsidR="00460D28" w:rsidRPr="00533C5B" w:rsidRDefault="00460D28" w:rsidP="00460D28">
      <w:pPr>
        <w:jc w:val="both"/>
        <w:rPr>
          <w:b/>
        </w:rPr>
      </w:pPr>
      <w:r w:rsidRPr="00533C5B">
        <w:rPr>
          <w:b/>
        </w:rPr>
        <w:t>Budoucí elektrizace</w:t>
      </w:r>
      <w:r w:rsidR="006A3072" w:rsidRPr="00533C5B">
        <w:rPr>
          <w:b/>
        </w:rPr>
        <w:t xml:space="preserve"> dalších tratí</w:t>
      </w:r>
    </w:p>
    <w:p w:rsidR="00460D28" w:rsidRPr="00533C5B" w:rsidRDefault="00460D28" w:rsidP="00533C5B">
      <w:pPr>
        <w:jc w:val="both"/>
      </w:pPr>
      <w:r w:rsidRPr="00533C5B">
        <w:t>V případě, že nebude provedena konverze stávající stejnosměrného systému napájení 3kV na střídavý 25kV bude nutné všechny potenciální elektrizace v severní č</w:t>
      </w:r>
      <w:r w:rsidR="006A3072" w:rsidRPr="00533C5B">
        <w:t>ásti území provést systémem 3kV</w:t>
      </w:r>
      <w:r w:rsidRPr="00533C5B">
        <w:t xml:space="preserve">. Zejména na jednokolejných tratích, na kterých je jízdní řád podmíněn křižováním vlaků v určitých stanicích, vychází velmi velký poměr mezi jmenovitým výkonem, na který musí být napájecí stanice dimenzovány a jejich středním výkonem, na který jsou zatěžovány. Napájecí stanice totiž musí být instalovány blízko sebe, na vzdálenost cca 20 km. Při použití systému napájení 25kV je možné využít jeho vysokou přenosovou schopnost, zejména se jedná o vzdálenost napájecích stanic </w:t>
      </w:r>
      <w:r w:rsidRPr="00533C5B">
        <w:t>cca 100</w:t>
      </w:r>
      <w:r w:rsidR="00533C5B" w:rsidRPr="00533C5B">
        <w:t xml:space="preserve"> </w:t>
      </w:r>
      <w:r w:rsidRPr="00533C5B">
        <w:t>km.</w:t>
      </w:r>
      <w:r w:rsidR="00533C5B" w:rsidRPr="00533C5B">
        <w:t xml:space="preserve"> Je tedy pro </w:t>
      </w:r>
      <w:r w:rsidR="008203D6" w:rsidRPr="00533C5B">
        <w:t>elektrifikac</w:t>
      </w:r>
      <w:r w:rsidR="008203D6">
        <w:t>i</w:t>
      </w:r>
      <w:r w:rsidR="008203D6" w:rsidRPr="00533C5B">
        <w:t xml:space="preserve"> </w:t>
      </w:r>
      <w:r w:rsidR="00533C5B" w:rsidRPr="00533C5B">
        <w:t xml:space="preserve">stejné vzdálenosti možné budovat řádově méně </w:t>
      </w:r>
      <w:r w:rsidR="00533C5B" w:rsidRPr="00533C5B">
        <w:t>TNS a vznikne tak v budoucnu úspora v řádech jednotek miliard.</w:t>
      </w:r>
      <w:r w:rsidRPr="00533C5B">
        <w:t xml:space="preserve"> </w:t>
      </w:r>
    </w:p>
    <w:p w:rsidR="009A057C" w:rsidRDefault="0074636C" w:rsidP="00533C5B">
      <w:pPr>
        <w:jc w:val="both"/>
      </w:pPr>
      <w:r>
        <w:t>Závěrem lze konstatovat, že na základě provedených výpočtů</w:t>
      </w:r>
      <w:r w:rsidR="00EA5A56">
        <w:t xml:space="preserve"> a při parametrech, které jsou podrobněji popsány výše</w:t>
      </w:r>
      <w:r w:rsidR="00533C5B">
        <w:t>,</w:t>
      </w:r>
      <w:r w:rsidR="00EA5A56">
        <w:t xml:space="preserve"> a v dalších částech projektové dokumentace</w:t>
      </w:r>
      <w:r>
        <w:t xml:space="preserve"> </w:t>
      </w:r>
      <w:r w:rsidRPr="00533C5B">
        <w:rPr>
          <w:b/>
        </w:rPr>
        <w:t>lze projekt doporučit k</w:t>
      </w:r>
      <w:r w:rsidR="00EA5A56" w:rsidRPr="00533C5B">
        <w:rPr>
          <w:b/>
        </w:rPr>
        <w:t> </w:t>
      </w:r>
      <w:r w:rsidRPr="00533C5B">
        <w:rPr>
          <w:b/>
        </w:rPr>
        <w:t>realizaci.</w:t>
      </w:r>
      <w:r w:rsidR="009A057C">
        <w:br w:type="page"/>
      </w:r>
    </w:p>
    <w:p w:rsidR="009A057C" w:rsidRDefault="009A057C" w:rsidP="009A057C">
      <w:pPr>
        <w:pStyle w:val="Nadpis1"/>
        <w:numPr>
          <w:ilvl w:val="0"/>
          <w:numId w:val="18"/>
        </w:numPr>
        <w:ind w:left="426" w:hanging="426"/>
      </w:pPr>
      <w:bookmarkStart w:id="40" w:name="_Toc457161127"/>
      <w:r>
        <w:lastRenderedPageBreak/>
        <w:t>SEZNAM POUŽITÉ LITERATURY</w:t>
      </w:r>
      <w:bookmarkEnd w:id="40"/>
    </w:p>
    <w:p w:rsidR="00C20041" w:rsidRPr="00C20041" w:rsidRDefault="00C20041" w:rsidP="00C20041"/>
    <w:p w:rsidR="009A057C" w:rsidRDefault="009A057C" w:rsidP="009A057C">
      <w:pPr>
        <w:pStyle w:val="Odstavecseseznamem"/>
        <w:numPr>
          <w:ilvl w:val="0"/>
          <w:numId w:val="31"/>
        </w:numPr>
        <w:jc w:val="both"/>
      </w:pPr>
      <w:r>
        <w:t>Prováděcí pokyny pro hodnocení efektivnosti investic projektů železniční infrastruktury, MD ČR 2013</w:t>
      </w:r>
    </w:p>
    <w:p w:rsidR="009A057C" w:rsidRDefault="009A057C" w:rsidP="009A057C">
      <w:pPr>
        <w:pStyle w:val="Odstavecseseznamem"/>
        <w:numPr>
          <w:ilvl w:val="0"/>
          <w:numId w:val="31"/>
        </w:numPr>
        <w:jc w:val="both"/>
      </w:pPr>
      <w:r>
        <w:t>Metodika pro hodnocení ekonomické efektivnosti a ex-post posuzování nákladů a výnosů, projektů železniční infrastruktury, pozemních komunikací a dopravně významných vodních cest, MD ČR 03/2016</w:t>
      </w:r>
    </w:p>
    <w:p w:rsidR="009A057C" w:rsidRDefault="009A057C" w:rsidP="009A057C">
      <w:pPr>
        <w:pStyle w:val="Odstavecseseznamem"/>
        <w:numPr>
          <w:ilvl w:val="0"/>
          <w:numId w:val="31"/>
        </w:numPr>
        <w:jc w:val="both"/>
      </w:pPr>
      <w:r>
        <w:t xml:space="preserve">Pokyny pro zpracovávání přepravních prognóz a jejich výstupů (SUDOP PRAHA a.s., SŽDC </w:t>
      </w:r>
      <w:proofErr w:type="spellStart"/>
      <w:proofErr w:type="gramStart"/>
      <w:r>
        <w:t>s.o</w:t>
      </w:r>
      <w:proofErr w:type="spellEnd"/>
      <w:r>
        <w:t>.</w:t>
      </w:r>
      <w:proofErr w:type="gramEnd"/>
      <w:r>
        <w:t>, 3/2011)</w:t>
      </w:r>
    </w:p>
    <w:p w:rsidR="009A057C" w:rsidRDefault="009A057C" w:rsidP="009A057C">
      <w:pPr>
        <w:pStyle w:val="Odstavecseseznamem"/>
        <w:numPr>
          <w:ilvl w:val="0"/>
          <w:numId w:val="31"/>
        </w:numPr>
        <w:jc w:val="both"/>
      </w:pPr>
      <w:r w:rsidRPr="006C7BDF">
        <w:t>Sborník pro oceňování železničních staveb ve stupni studie proveditelnosti</w:t>
      </w:r>
      <w:r>
        <w:t xml:space="preserve"> (MD, 03/2016)</w:t>
      </w:r>
    </w:p>
    <w:p w:rsidR="009A057C" w:rsidRDefault="009A057C" w:rsidP="009A057C">
      <w:pPr>
        <w:pStyle w:val="Odstavecseseznamem"/>
        <w:numPr>
          <w:ilvl w:val="0"/>
          <w:numId w:val="31"/>
        </w:numPr>
        <w:jc w:val="both"/>
      </w:pPr>
      <w:r>
        <w:t xml:space="preserve">Průvodce analýzou nákladů a přínosů investičních projektů (Strukturální fond – ERDF, </w:t>
      </w:r>
      <w:proofErr w:type="spellStart"/>
      <w:r>
        <w:t>Kohézny</w:t>
      </w:r>
      <w:proofErr w:type="spellEnd"/>
      <w:r>
        <w:t xml:space="preserve"> fond a ISPA) – </w:t>
      </w:r>
      <w:proofErr w:type="spellStart"/>
      <w:r>
        <w:t>Guide</w:t>
      </w:r>
      <w:proofErr w:type="spellEnd"/>
      <w:r>
        <w:t xml:space="preserve"> to </w:t>
      </w:r>
      <w:proofErr w:type="spellStart"/>
      <w:r>
        <w:t>cost</w:t>
      </w:r>
      <w:proofErr w:type="spellEnd"/>
      <w:r>
        <w:t xml:space="preserve">-benefit </w:t>
      </w:r>
      <w:proofErr w:type="spellStart"/>
      <w:r>
        <w:t>analysis</w:t>
      </w:r>
      <w:proofErr w:type="spellEnd"/>
      <w:r>
        <w:t xml:space="preserve"> </w:t>
      </w:r>
      <w:proofErr w:type="spellStart"/>
      <w:r>
        <w:t>of</w:t>
      </w:r>
      <w:proofErr w:type="spellEnd"/>
      <w:r>
        <w:t xml:space="preserve"> </w:t>
      </w:r>
      <w:proofErr w:type="spellStart"/>
      <w:r>
        <w:t>investment</w:t>
      </w:r>
      <w:proofErr w:type="spellEnd"/>
      <w:r>
        <w:t xml:space="preserve"> </w:t>
      </w:r>
      <w:proofErr w:type="spellStart"/>
      <w:r>
        <w:t>projects</w:t>
      </w:r>
      <w:proofErr w:type="spellEnd"/>
      <w:r>
        <w:t xml:space="preserve"> (</w:t>
      </w:r>
      <w:proofErr w:type="spellStart"/>
      <w:r>
        <w:t>Structural</w:t>
      </w:r>
      <w:proofErr w:type="spellEnd"/>
      <w:r>
        <w:t xml:space="preserve"> </w:t>
      </w:r>
      <w:proofErr w:type="spellStart"/>
      <w:r>
        <w:t>Fund</w:t>
      </w:r>
      <w:proofErr w:type="spellEnd"/>
      <w:r>
        <w:t xml:space="preserve"> – ERDF, </w:t>
      </w:r>
      <w:proofErr w:type="spellStart"/>
      <w:r>
        <w:t>Cohesion</w:t>
      </w:r>
      <w:proofErr w:type="spellEnd"/>
      <w:r>
        <w:t xml:space="preserve"> </w:t>
      </w:r>
      <w:proofErr w:type="spellStart"/>
      <w:r>
        <w:t>Fund</w:t>
      </w:r>
      <w:proofErr w:type="spellEnd"/>
      <w:r>
        <w:t xml:space="preserve"> and ISPA), 2008</w:t>
      </w:r>
    </w:p>
    <w:p w:rsidR="009A057C" w:rsidRDefault="009A057C" w:rsidP="009A057C">
      <w:pPr>
        <w:pStyle w:val="Odstavecseseznamem"/>
        <w:numPr>
          <w:ilvl w:val="0"/>
          <w:numId w:val="31"/>
        </w:numPr>
        <w:jc w:val="both"/>
      </w:pPr>
      <w:proofErr w:type="spellStart"/>
      <w:r>
        <w:t>Guide</w:t>
      </w:r>
      <w:proofErr w:type="spellEnd"/>
      <w:r>
        <w:t xml:space="preserve"> to </w:t>
      </w:r>
      <w:proofErr w:type="spellStart"/>
      <w:r>
        <w:t>Cost</w:t>
      </w:r>
      <w:proofErr w:type="spellEnd"/>
      <w:r>
        <w:t xml:space="preserve">-benefit </w:t>
      </w:r>
      <w:proofErr w:type="spellStart"/>
      <w:r>
        <w:t>Analysis</w:t>
      </w:r>
      <w:proofErr w:type="spellEnd"/>
      <w:r>
        <w:t xml:space="preserve"> </w:t>
      </w:r>
      <w:proofErr w:type="spellStart"/>
      <w:r>
        <w:t>of</w:t>
      </w:r>
      <w:proofErr w:type="spellEnd"/>
      <w:r>
        <w:t xml:space="preserve"> </w:t>
      </w:r>
      <w:proofErr w:type="spellStart"/>
      <w:r>
        <w:t>Investment</w:t>
      </w:r>
      <w:proofErr w:type="spellEnd"/>
      <w:r>
        <w:t xml:space="preserve"> </w:t>
      </w:r>
      <w:proofErr w:type="spellStart"/>
      <w:r>
        <w:t>Projects</w:t>
      </w:r>
      <w:proofErr w:type="spellEnd"/>
      <w:r>
        <w:t xml:space="preserve">, </w:t>
      </w:r>
      <w:proofErr w:type="spellStart"/>
      <w:r>
        <w:t>Economic</w:t>
      </w:r>
      <w:proofErr w:type="spellEnd"/>
      <w:r>
        <w:t xml:space="preserve"> </w:t>
      </w:r>
      <w:proofErr w:type="spellStart"/>
      <w:r>
        <w:t>appraisal</w:t>
      </w:r>
      <w:proofErr w:type="spellEnd"/>
      <w:r>
        <w:t xml:space="preserve"> </w:t>
      </w:r>
      <w:proofErr w:type="spellStart"/>
      <w:r>
        <w:t>tool</w:t>
      </w:r>
      <w:proofErr w:type="spellEnd"/>
      <w:r>
        <w:t xml:space="preserve"> </w:t>
      </w:r>
      <w:proofErr w:type="spellStart"/>
      <w:r>
        <w:t>for</w:t>
      </w:r>
      <w:proofErr w:type="spellEnd"/>
      <w:r>
        <w:t xml:space="preserve"> </w:t>
      </w:r>
      <w:proofErr w:type="spellStart"/>
      <w:r>
        <w:t>Cohesion</w:t>
      </w:r>
      <w:proofErr w:type="spellEnd"/>
      <w:r>
        <w:t xml:space="preserve"> </w:t>
      </w:r>
      <w:proofErr w:type="spellStart"/>
      <w:r>
        <w:t>Policy</w:t>
      </w:r>
      <w:proofErr w:type="spellEnd"/>
      <w:r>
        <w:t xml:space="preserve"> 2014 - 2020“ EK, 12/2014 (Průvodce analýzou nákladů a přínosů investičních projektů, ekonomický nástroj pro hodnocení politiky soudržnosti v letech 2014 – 2020)</w:t>
      </w:r>
    </w:p>
    <w:p w:rsidR="009A057C" w:rsidRDefault="009A057C" w:rsidP="009A057C">
      <w:pPr>
        <w:pStyle w:val="Odstavecseseznamem"/>
        <w:numPr>
          <w:ilvl w:val="0"/>
          <w:numId w:val="31"/>
        </w:numPr>
        <w:jc w:val="both"/>
      </w:pPr>
      <w:r>
        <w:t>HEATCO - „</w:t>
      </w:r>
      <w:proofErr w:type="spellStart"/>
      <w:r>
        <w:t>Developing</w:t>
      </w:r>
      <w:proofErr w:type="spellEnd"/>
      <w:r>
        <w:t xml:space="preserve"> </w:t>
      </w:r>
      <w:proofErr w:type="spellStart"/>
      <w:r>
        <w:t>Harmonized</w:t>
      </w:r>
      <w:proofErr w:type="spellEnd"/>
      <w:r>
        <w:t xml:space="preserve"> </w:t>
      </w:r>
      <w:proofErr w:type="spellStart"/>
      <w:r>
        <w:t>European</w:t>
      </w:r>
      <w:proofErr w:type="spellEnd"/>
      <w:r>
        <w:t xml:space="preserve"> </w:t>
      </w:r>
      <w:proofErr w:type="spellStart"/>
      <w:r>
        <w:t>Approaches</w:t>
      </w:r>
      <w:proofErr w:type="spellEnd"/>
      <w:r>
        <w:t xml:space="preserve"> </w:t>
      </w:r>
      <w:proofErr w:type="spellStart"/>
      <w:r>
        <w:t>for</w:t>
      </w:r>
      <w:proofErr w:type="spellEnd"/>
      <w:r>
        <w:t xml:space="preserve"> Transport </w:t>
      </w:r>
      <w:proofErr w:type="spellStart"/>
      <w:r>
        <w:t>Costing</w:t>
      </w:r>
      <w:proofErr w:type="spellEnd"/>
      <w:r>
        <w:t xml:space="preserve"> and Project </w:t>
      </w:r>
      <w:proofErr w:type="spellStart"/>
      <w:r>
        <w:t>Assessment</w:t>
      </w:r>
      <w:proofErr w:type="spellEnd"/>
      <w:r>
        <w:t>“, 2004 – 2006</w:t>
      </w:r>
    </w:p>
    <w:sectPr w:rsidR="009A057C" w:rsidSect="004D1A93">
      <w:headerReference w:type="default" r:id="rId10"/>
      <w:footerReference w:type="default" r:id="rId11"/>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F6D" w:rsidRDefault="00723F6D" w:rsidP="00861D12">
      <w:pPr>
        <w:spacing w:after="0" w:line="240" w:lineRule="auto"/>
      </w:pPr>
      <w:r>
        <w:separator/>
      </w:r>
    </w:p>
  </w:endnote>
  <w:endnote w:type="continuationSeparator" w:id="0">
    <w:p w:rsidR="00723F6D" w:rsidRDefault="00723F6D" w:rsidP="00861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84434"/>
      <w:docPartObj>
        <w:docPartGallery w:val="Page Numbers (Bottom of Page)"/>
        <w:docPartUnique/>
      </w:docPartObj>
    </w:sdtPr>
    <w:sdtEndPr/>
    <w:sdtContent>
      <w:p w:rsidR="005F6E79" w:rsidRDefault="005F6E79">
        <w:pPr>
          <w:pStyle w:val="Zpat"/>
          <w:jc w:val="center"/>
        </w:pPr>
        <w:r>
          <w:fldChar w:fldCharType="begin"/>
        </w:r>
        <w:r>
          <w:instrText xml:space="preserve"> PAGE   \* MERGEFORMAT </w:instrText>
        </w:r>
        <w:r>
          <w:fldChar w:fldCharType="separate"/>
        </w:r>
        <w:r w:rsidR="00A1335F">
          <w:rPr>
            <w:noProof/>
          </w:rPr>
          <w:t>2</w:t>
        </w:r>
        <w:r>
          <w:rPr>
            <w:noProof/>
          </w:rPr>
          <w:fldChar w:fldCharType="end"/>
        </w:r>
      </w:p>
    </w:sdtContent>
  </w:sdt>
  <w:p w:rsidR="005F6E79" w:rsidRDefault="005F6E7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F6D" w:rsidRDefault="00723F6D" w:rsidP="00861D12">
      <w:pPr>
        <w:spacing w:after="0" w:line="240" w:lineRule="auto"/>
      </w:pPr>
      <w:r>
        <w:separator/>
      </w:r>
    </w:p>
  </w:footnote>
  <w:footnote w:type="continuationSeparator" w:id="0">
    <w:p w:rsidR="00723F6D" w:rsidRDefault="00723F6D" w:rsidP="00861D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E79" w:rsidRDefault="005F6E79" w:rsidP="004D1A93">
    <w:pPr>
      <w:pStyle w:val="Zhlav"/>
    </w:pPr>
    <w:r>
      <w:rPr>
        <w:noProof/>
      </w:rPr>
      <w:drawing>
        <wp:anchor distT="0" distB="0" distL="114300" distR="114300" simplePos="0" relativeHeight="251661312" behindDoc="0" locked="0" layoutInCell="1" allowOverlap="1" wp14:anchorId="5574E5F5" wp14:editId="00A6B928">
          <wp:simplePos x="0" y="0"/>
          <wp:positionH relativeFrom="margin">
            <wp:posOffset>4215765</wp:posOffset>
          </wp:positionH>
          <wp:positionV relativeFrom="margin">
            <wp:posOffset>-859155</wp:posOffset>
          </wp:positionV>
          <wp:extent cx="1871980" cy="311785"/>
          <wp:effectExtent l="0" t="0" r="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1980" cy="3117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1719DC25" wp14:editId="561F3C27">
              <wp:simplePos x="0" y="0"/>
              <wp:positionH relativeFrom="page">
                <wp:posOffset>838200</wp:posOffset>
              </wp:positionH>
              <wp:positionV relativeFrom="page">
                <wp:posOffset>840105</wp:posOffset>
              </wp:positionV>
              <wp:extent cx="2915920" cy="0"/>
              <wp:effectExtent l="0" t="0" r="0" b="0"/>
              <wp:wrapNone/>
              <wp:docPr id="2" name="Přímá spojnice se šipkou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15920" cy="0"/>
                      </a:xfrm>
                      <a:prstGeom prst="straightConnector1">
                        <a:avLst/>
                      </a:prstGeom>
                      <a:noFill/>
                      <a:ln w="3175">
                        <a:solidFill>
                          <a:srgbClr val="2E448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2" o:spid="_x0000_s1026" type="#_x0000_t32" style="position:absolute;margin-left:66pt;margin-top:66.15pt;width:229.6pt;height: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" strokecolor="#2e448e" strokeweight=".25pt">
              <w10:wrap anchorx="page" anchory="page"/>
            </v:shape>
          </w:pict>
        </mc:Fallback>
      </mc:AlternateContent>
    </w:r>
    <w:r>
      <w:rPr>
        <w:noProof/>
      </w:rPr>
      <w:drawing>
        <wp:anchor distT="0" distB="0" distL="114300" distR="114300" simplePos="0" relativeHeight="251659264" behindDoc="0" locked="0" layoutInCell="1" allowOverlap="1" wp14:anchorId="075378CE" wp14:editId="284E1D6D">
          <wp:simplePos x="0" y="0"/>
          <wp:positionH relativeFrom="page">
            <wp:posOffset>838200</wp:posOffset>
          </wp:positionH>
          <wp:positionV relativeFrom="page">
            <wp:posOffset>401320</wp:posOffset>
          </wp:positionV>
          <wp:extent cx="1809750" cy="365760"/>
          <wp:effectExtent l="0" t="0" r="0" b="0"/>
          <wp:wrapNone/>
          <wp:docPr id="1" name="Obrázek 1" descr="sudop_praha_hlavickovy_papir RGB zahlavi 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sudop_praha_hlavickovy_papir RGB zahlavi cz.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3657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6E79" w:rsidRDefault="005F6E79" w:rsidP="004D1A93">
    <w:pPr>
      <w:pStyle w:val="Zhlav"/>
      <w:tabs>
        <w:tab w:val="clear" w:pos="4536"/>
        <w:tab w:val="left" w:pos="6960"/>
      </w:tabs>
      <w:rPr>
        <w:i/>
      </w:rPr>
    </w:pPr>
    <w:r>
      <w:rPr>
        <w:i/>
      </w:rPr>
      <w:tab/>
    </w:r>
    <w:r>
      <w:rPr>
        <w:i/>
      </w:rPr>
      <w:tab/>
    </w:r>
    <w:r>
      <w:rPr>
        <w:i/>
      </w:rPr>
      <w:tab/>
    </w:r>
  </w:p>
  <w:p w:rsidR="005F6E79" w:rsidRDefault="005F6E79">
    <w:pPr>
      <w:pStyle w:val="Zhlav"/>
    </w:pPr>
  </w:p>
  <w:p w:rsidR="005F6E79" w:rsidRDefault="005F6E7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B437B"/>
    <w:multiLevelType w:val="multilevel"/>
    <w:tmpl w:val="A134C820"/>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2506F1F"/>
    <w:multiLevelType w:val="hybridMultilevel"/>
    <w:tmpl w:val="2AECF210"/>
    <w:lvl w:ilvl="0" w:tplc="F95CE9F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4927B2F"/>
    <w:multiLevelType w:val="hybridMultilevel"/>
    <w:tmpl w:val="330CAC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4E857DC"/>
    <w:multiLevelType w:val="multilevel"/>
    <w:tmpl w:val="A134C820"/>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966470E"/>
    <w:multiLevelType w:val="hybridMultilevel"/>
    <w:tmpl w:val="628C2A46"/>
    <w:lvl w:ilvl="0" w:tplc="3EC2E964">
      <w:start w:val="7"/>
      <w:numFmt w:val="decimal"/>
      <w:lvlText w:val="%1."/>
      <w:lvlJc w:val="left"/>
      <w:pPr>
        <w:ind w:left="4260" w:hanging="72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abstractNum w:abstractNumId="5">
    <w:nsid w:val="0F6E337D"/>
    <w:multiLevelType w:val="multilevel"/>
    <w:tmpl w:val="A134C820"/>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10124789"/>
    <w:multiLevelType w:val="hybridMultilevel"/>
    <w:tmpl w:val="9916751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36B284D"/>
    <w:multiLevelType w:val="hybridMultilevel"/>
    <w:tmpl w:val="999456AE"/>
    <w:lvl w:ilvl="0" w:tplc="4AFADFE4">
      <w:numFmt w:val="bullet"/>
      <w:lvlText w:val="-"/>
      <w:lvlJc w:val="left"/>
      <w:pPr>
        <w:ind w:left="720" w:hanging="360"/>
      </w:pPr>
      <w:rPr>
        <w:rFonts w:ascii="Calibri" w:eastAsiaTheme="minorEastAsia"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69E6319"/>
    <w:multiLevelType w:val="hybridMultilevel"/>
    <w:tmpl w:val="22AA32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BE37FA"/>
    <w:multiLevelType w:val="multilevel"/>
    <w:tmpl w:val="A134C820"/>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27896CEA"/>
    <w:multiLevelType w:val="hybridMultilevel"/>
    <w:tmpl w:val="1F56A200"/>
    <w:lvl w:ilvl="0" w:tplc="4AFADFE4">
      <w:numFmt w:val="bullet"/>
      <w:lvlText w:val="-"/>
      <w:lvlJc w:val="left"/>
      <w:pPr>
        <w:ind w:left="720" w:hanging="360"/>
      </w:pPr>
      <w:rPr>
        <w:rFonts w:ascii="Calibri" w:eastAsiaTheme="minorEastAsia"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CCD5F39"/>
    <w:multiLevelType w:val="hybridMultilevel"/>
    <w:tmpl w:val="A63019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16F3B58"/>
    <w:multiLevelType w:val="hybridMultilevel"/>
    <w:tmpl w:val="DADA8446"/>
    <w:lvl w:ilvl="0" w:tplc="4AFADFE4">
      <w:numFmt w:val="bullet"/>
      <w:lvlText w:val="-"/>
      <w:lvlJc w:val="left"/>
      <w:pPr>
        <w:ind w:left="720" w:hanging="360"/>
      </w:pPr>
      <w:rPr>
        <w:rFonts w:ascii="Calibri" w:eastAsiaTheme="minorEastAsia"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239710D"/>
    <w:multiLevelType w:val="hybridMultilevel"/>
    <w:tmpl w:val="6D968C0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73113C6"/>
    <w:multiLevelType w:val="hybridMultilevel"/>
    <w:tmpl w:val="910E3660"/>
    <w:lvl w:ilvl="0" w:tplc="C9FC6E4A">
      <w:start w:val="1"/>
      <w:numFmt w:val="decimal"/>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3AD8431F"/>
    <w:multiLevelType w:val="hybridMultilevel"/>
    <w:tmpl w:val="538EE8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BCC5144"/>
    <w:multiLevelType w:val="hybridMultilevel"/>
    <w:tmpl w:val="CF2A1B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D5D5922"/>
    <w:multiLevelType w:val="hybridMultilevel"/>
    <w:tmpl w:val="63C84F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3710B9B"/>
    <w:multiLevelType w:val="hybridMultilevel"/>
    <w:tmpl w:val="159092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BD61A39"/>
    <w:multiLevelType w:val="hybridMultilevel"/>
    <w:tmpl w:val="79FAD2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D870675"/>
    <w:multiLevelType w:val="multilevel"/>
    <w:tmpl w:val="A134C820"/>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4E334DB1"/>
    <w:multiLevelType w:val="multilevel"/>
    <w:tmpl w:val="A134C820"/>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50225F17"/>
    <w:multiLevelType w:val="hybridMultilevel"/>
    <w:tmpl w:val="FEA834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A0A6D70"/>
    <w:multiLevelType w:val="hybridMultilevel"/>
    <w:tmpl w:val="8468FAB4"/>
    <w:lvl w:ilvl="0" w:tplc="4AFADFE4">
      <w:numFmt w:val="bullet"/>
      <w:lvlText w:val="-"/>
      <w:lvlJc w:val="left"/>
      <w:pPr>
        <w:ind w:left="720" w:hanging="360"/>
      </w:pPr>
      <w:rPr>
        <w:rFonts w:ascii="Calibri" w:eastAsiaTheme="minorEastAsia"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CFB4695"/>
    <w:multiLevelType w:val="hybridMultilevel"/>
    <w:tmpl w:val="2578DE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53568FA"/>
    <w:multiLevelType w:val="multilevel"/>
    <w:tmpl w:val="A134C820"/>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nsid w:val="737E0A65"/>
    <w:multiLevelType w:val="hybridMultilevel"/>
    <w:tmpl w:val="D43231FE"/>
    <w:lvl w:ilvl="0" w:tplc="4AFADFE4">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44A10AE"/>
    <w:multiLevelType w:val="hybridMultilevel"/>
    <w:tmpl w:val="3C68E906"/>
    <w:lvl w:ilvl="0" w:tplc="4AFADFE4">
      <w:numFmt w:val="bullet"/>
      <w:lvlText w:val="-"/>
      <w:lvlJc w:val="left"/>
      <w:pPr>
        <w:ind w:left="720" w:hanging="360"/>
      </w:pPr>
      <w:rPr>
        <w:rFonts w:ascii="Calibri" w:eastAsiaTheme="minorEastAsia"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5B44B88"/>
    <w:multiLevelType w:val="hybridMultilevel"/>
    <w:tmpl w:val="D3F600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C256D65"/>
    <w:multiLevelType w:val="hybridMultilevel"/>
    <w:tmpl w:val="7116D4B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C435E60"/>
    <w:multiLevelType w:val="hybridMultilevel"/>
    <w:tmpl w:val="E102C684"/>
    <w:lvl w:ilvl="0" w:tplc="5CE65D3A">
      <w:numFmt w:val="bullet"/>
      <w:lvlText w:val="-"/>
      <w:lvlJc w:val="left"/>
      <w:pPr>
        <w:ind w:left="720" w:hanging="360"/>
      </w:pPr>
      <w:rPr>
        <w:rFonts w:ascii="Calibri" w:eastAsiaTheme="minorEastAsia"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6"/>
  </w:num>
  <w:num w:numId="2">
    <w:abstractNumId w:val="22"/>
  </w:num>
  <w:num w:numId="3">
    <w:abstractNumId w:val="17"/>
  </w:num>
  <w:num w:numId="4">
    <w:abstractNumId w:val="18"/>
  </w:num>
  <w:num w:numId="5">
    <w:abstractNumId w:val="10"/>
  </w:num>
  <w:num w:numId="6">
    <w:abstractNumId w:val="12"/>
  </w:num>
  <w:num w:numId="7">
    <w:abstractNumId w:val="27"/>
  </w:num>
  <w:num w:numId="8">
    <w:abstractNumId w:val="7"/>
  </w:num>
  <w:num w:numId="9">
    <w:abstractNumId w:val="23"/>
  </w:num>
  <w:num w:numId="10">
    <w:abstractNumId w:val="13"/>
  </w:num>
  <w:num w:numId="11">
    <w:abstractNumId w:val="15"/>
  </w:num>
  <w:num w:numId="12">
    <w:abstractNumId w:val="2"/>
  </w:num>
  <w:num w:numId="13">
    <w:abstractNumId w:val="8"/>
  </w:num>
  <w:num w:numId="14">
    <w:abstractNumId w:val="6"/>
  </w:num>
  <w:num w:numId="15">
    <w:abstractNumId w:val="1"/>
  </w:num>
  <w:num w:numId="16">
    <w:abstractNumId w:val="30"/>
  </w:num>
  <w:num w:numId="17">
    <w:abstractNumId w:val="29"/>
  </w:num>
  <w:num w:numId="18">
    <w:abstractNumId w:val="21"/>
  </w:num>
  <w:num w:numId="19">
    <w:abstractNumId w:val="14"/>
  </w:num>
  <w:num w:numId="20">
    <w:abstractNumId w:val="4"/>
  </w:num>
  <w:num w:numId="21">
    <w:abstractNumId w:val="5"/>
  </w:num>
  <w:num w:numId="22">
    <w:abstractNumId w:val="20"/>
  </w:num>
  <w:num w:numId="23">
    <w:abstractNumId w:val="0"/>
  </w:num>
  <w:num w:numId="24">
    <w:abstractNumId w:val="9"/>
  </w:num>
  <w:num w:numId="25">
    <w:abstractNumId w:val="28"/>
  </w:num>
  <w:num w:numId="26">
    <w:abstractNumId w:val="25"/>
  </w:num>
  <w:num w:numId="27">
    <w:abstractNumId w:val="3"/>
  </w:num>
  <w:num w:numId="28">
    <w:abstractNumId w:val="24"/>
  </w:num>
  <w:num w:numId="29">
    <w:abstractNumId w:val="11"/>
  </w:num>
  <w:num w:numId="30">
    <w:abstractNumId w:val="1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D12"/>
    <w:rsid w:val="00017372"/>
    <w:rsid w:val="0002043D"/>
    <w:rsid w:val="00032216"/>
    <w:rsid w:val="00042579"/>
    <w:rsid w:val="00047C91"/>
    <w:rsid w:val="000574E3"/>
    <w:rsid w:val="00071E02"/>
    <w:rsid w:val="000748A5"/>
    <w:rsid w:val="00076684"/>
    <w:rsid w:val="00090852"/>
    <w:rsid w:val="00094FDE"/>
    <w:rsid w:val="000A6486"/>
    <w:rsid w:val="000B7074"/>
    <w:rsid w:val="000D62C6"/>
    <w:rsid w:val="000F43C7"/>
    <w:rsid w:val="000F6601"/>
    <w:rsid w:val="00100BAB"/>
    <w:rsid w:val="00100EEF"/>
    <w:rsid w:val="0011428E"/>
    <w:rsid w:val="0013464A"/>
    <w:rsid w:val="001361C2"/>
    <w:rsid w:val="00146333"/>
    <w:rsid w:val="0015230E"/>
    <w:rsid w:val="00156B95"/>
    <w:rsid w:val="00161B96"/>
    <w:rsid w:val="00171291"/>
    <w:rsid w:val="00172FA6"/>
    <w:rsid w:val="00186E22"/>
    <w:rsid w:val="00192406"/>
    <w:rsid w:val="00194562"/>
    <w:rsid w:val="00195B89"/>
    <w:rsid w:val="001A22E6"/>
    <w:rsid w:val="001A38F2"/>
    <w:rsid w:val="001A75EA"/>
    <w:rsid w:val="001B735D"/>
    <w:rsid w:val="001C0AE2"/>
    <w:rsid w:val="001C3BCB"/>
    <w:rsid w:val="001F78F5"/>
    <w:rsid w:val="00212F76"/>
    <w:rsid w:val="00213A2F"/>
    <w:rsid w:val="00257D12"/>
    <w:rsid w:val="002A6DEA"/>
    <w:rsid w:val="002B3211"/>
    <w:rsid w:val="002C15F4"/>
    <w:rsid w:val="0033227F"/>
    <w:rsid w:val="003374BE"/>
    <w:rsid w:val="00345671"/>
    <w:rsid w:val="003803B3"/>
    <w:rsid w:val="00387CCF"/>
    <w:rsid w:val="00393996"/>
    <w:rsid w:val="00396E59"/>
    <w:rsid w:val="003B3D94"/>
    <w:rsid w:val="003C6380"/>
    <w:rsid w:val="003C738C"/>
    <w:rsid w:val="003F1436"/>
    <w:rsid w:val="004168B5"/>
    <w:rsid w:val="00440477"/>
    <w:rsid w:val="0044525A"/>
    <w:rsid w:val="00445E9D"/>
    <w:rsid w:val="00450080"/>
    <w:rsid w:val="004521C9"/>
    <w:rsid w:val="00460D28"/>
    <w:rsid w:val="004A257D"/>
    <w:rsid w:val="004C1A3A"/>
    <w:rsid w:val="004D1A93"/>
    <w:rsid w:val="004E2C26"/>
    <w:rsid w:val="004F1E44"/>
    <w:rsid w:val="00524593"/>
    <w:rsid w:val="005323A5"/>
    <w:rsid w:val="005326DF"/>
    <w:rsid w:val="00533C5B"/>
    <w:rsid w:val="005501D5"/>
    <w:rsid w:val="005569FD"/>
    <w:rsid w:val="00570CB9"/>
    <w:rsid w:val="00570EE8"/>
    <w:rsid w:val="005747FF"/>
    <w:rsid w:val="0058517B"/>
    <w:rsid w:val="00586ECE"/>
    <w:rsid w:val="005A3C1F"/>
    <w:rsid w:val="005A4551"/>
    <w:rsid w:val="005B1C64"/>
    <w:rsid w:val="005C4749"/>
    <w:rsid w:val="005D0D72"/>
    <w:rsid w:val="005E6056"/>
    <w:rsid w:val="005F6E79"/>
    <w:rsid w:val="006178AB"/>
    <w:rsid w:val="00622018"/>
    <w:rsid w:val="00632154"/>
    <w:rsid w:val="00651C8A"/>
    <w:rsid w:val="00667FBC"/>
    <w:rsid w:val="00680DBE"/>
    <w:rsid w:val="00683EBE"/>
    <w:rsid w:val="00685340"/>
    <w:rsid w:val="006A3072"/>
    <w:rsid w:val="006A3E81"/>
    <w:rsid w:val="006C4F6B"/>
    <w:rsid w:val="006C7BDF"/>
    <w:rsid w:val="006D2817"/>
    <w:rsid w:val="006D558E"/>
    <w:rsid w:val="006F0DB1"/>
    <w:rsid w:val="00707D62"/>
    <w:rsid w:val="007125D4"/>
    <w:rsid w:val="00721B69"/>
    <w:rsid w:val="00723F6D"/>
    <w:rsid w:val="007450E5"/>
    <w:rsid w:val="0074636C"/>
    <w:rsid w:val="00750B57"/>
    <w:rsid w:val="00760D6B"/>
    <w:rsid w:val="007666A4"/>
    <w:rsid w:val="007907B2"/>
    <w:rsid w:val="00791863"/>
    <w:rsid w:val="00791AF1"/>
    <w:rsid w:val="007B1AF8"/>
    <w:rsid w:val="007C5B43"/>
    <w:rsid w:val="008203D6"/>
    <w:rsid w:val="00844A8C"/>
    <w:rsid w:val="00847175"/>
    <w:rsid w:val="00861D12"/>
    <w:rsid w:val="008655EA"/>
    <w:rsid w:val="00884F7D"/>
    <w:rsid w:val="00893FAB"/>
    <w:rsid w:val="008A23E4"/>
    <w:rsid w:val="008A3A4E"/>
    <w:rsid w:val="008A401F"/>
    <w:rsid w:val="008A6DF6"/>
    <w:rsid w:val="008B0E28"/>
    <w:rsid w:val="008B13B8"/>
    <w:rsid w:val="008D07CA"/>
    <w:rsid w:val="008E038F"/>
    <w:rsid w:val="0093334E"/>
    <w:rsid w:val="00942F3A"/>
    <w:rsid w:val="00946492"/>
    <w:rsid w:val="00951905"/>
    <w:rsid w:val="009570DB"/>
    <w:rsid w:val="009634B6"/>
    <w:rsid w:val="00967ECE"/>
    <w:rsid w:val="00971169"/>
    <w:rsid w:val="0097267A"/>
    <w:rsid w:val="00973551"/>
    <w:rsid w:val="00986E0B"/>
    <w:rsid w:val="00994724"/>
    <w:rsid w:val="009A057C"/>
    <w:rsid w:val="009E00C4"/>
    <w:rsid w:val="009F2497"/>
    <w:rsid w:val="009F24D6"/>
    <w:rsid w:val="009F3119"/>
    <w:rsid w:val="009F606D"/>
    <w:rsid w:val="00A06FB6"/>
    <w:rsid w:val="00A1335F"/>
    <w:rsid w:val="00A21566"/>
    <w:rsid w:val="00A461E2"/>
    <w:rsid w:val="00A757E5"/>
    <w:rsid w:val="00A85CA9"/>
    <w:rsid w:val="00A954F7"/>
    <w:rsid w:val="00A96D81"/>
    <w:rsid w:val="00B019F2"/>
    <w:rsid w:val="00B176CC"/>
    <w:rsid w:val="00B20F36"/>
    <w:rsid w:val="00B33C65"/>
    <w:rsid w:val="00B5300C"/>
    <w:rsid w:val="00B555DB"/>
    <w:rsid w:val="00B55D3D"/>
    <w:rsid w:val="00B847E2"/>
    <w:rsid w:val="00BA43A2"/>
    <w:rsid w:val="00BB182C"/>
    <w:rsid w:val="00BB4F04"/>
    <w:rsid w:val="00BC0355"/>
    <w:rsid w:val="00BD0DA0"/>
    <w:rsid w:val="00BD295E"/>
    <w:rsid w:val="00BE0B1E"/>
    <w:rsid w:val="00BE2BA2"/>
    <w:rsid w:val="00BE5E92"/>
    <w:rsid w:val="00C0792D"/>
    <w:rsid w:val="00C16514"/>
    <w:rsid w:val="00C20041"/>
    <w:rsid w:val="00C3271E"/>
    <w:rsid w:val="00C33765"/>
    <w:rsid w:val="00C45FD2"/>
    <w:rsid w:val="00C54527"/>
    <w:rsid w:val="00C731C6"/>
    <w:rsid w:val="00C73F78"/>
    <w:rsid w:val="00C7428E"/>
    <w:rsid w:val="00C80DDC"/>
    <w:rsid w:val="00C81847"/>
    <w:rsid w:val="00C97E8E"/>
    <w:rsid w:val="00CA3F5C"/>
    <w:rsid w:val="00CA6141"/>
    <w:rsid w:val="00CC0E96"/>
    <w:rsid w:val="00CE116E"/>
    <w:rsid w:val="00D0167B"/>
    <w:rsid w:val="00D05E57"/>
    <w:rsid w:val="00D2075A"/>
    <w:rsid w:val="00D24D16"/>
    <w:rsid w:val="00D340EA"/>
    <w:rsid w:val="00D3424C"/>
    <w:rsid w:val="00D60F8C"/>
    <w:rsid w:val="00D762CE"/>
    <w:rsid w:val="00D836DF"/>
    <w:rsid w:val="00D9041F"/>
    <w:rsid w:val="00DC7423"/>
    <w:rsid w:val="00DD0139"/>
    <w:rsid w:val="00DD1FB3"/>
    <w:rsid w:val="00DD3162"/>
    <w:rsid w:val="00DD7741"/>
    <w:rsid w:val="00DE07B6"/>
    <w:rsid w:val="00DE37B9"/>
    <w:rsid w:val="00E308A8"/>
    <w:rsid w:val="00E611C0"/>
    <w:rsid w:val="00E968A1"/>
    <w:rsid w:val="00EA331B"/>
    <w:rsid w:val="00EA5A56"/>
    <w:rsid w:val="00EB4E93"/>
    <w:rsid w:val="00EC3BDA"/>
    <w:rsid w:val="00ED2701"/>
    <w:rsid w:val="00EE43AA"/>
    <w:rsid w:val="00EE4F40"/>
    <w:rsid w:val="00F03BDE"/>
    <w:rsid w:val="00F04D19"/>
    <w:rsid w:val="00F05526"/>
    <w:rsid w:val="00F077CB"/>
    <w:rsid w:val="00F17ADE"/>
    <w:rsid w:val="00F46DA3"/>
    <w:rsid w:val="00F71D67"/>
    <w:rsid w:val="00F76389"/>
    <w:rsid w:val="00F857B8"/>
    <w:rsid w:val="00F8779F"/>
    <w:rsid w:val="00FA16F0"/>
    <w:rsid w:val="00FA7CBD"/>
    <w:rsid w:val="00FC2BA2"/>
    <w:rsid w:val="00FD09E8"/>
    <w:rsid w:val="00FD658A"/>
    <w:rsid w:val="00FE3FA9"/>
    <w:rsid w:val="00FE5AA0"/>
    <w:rsid w:val="00FE638D"/>
    <w:rsid w:val="00FE6AE7"/>
    <w:rsid w:val="00FE76D8"/>
    <w:rsid w:val="00FF36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E2BA2"/>
  </w:style>
  <w:style w:type="paragraph" w:styleId="Nadpis1">
    <w:name w:val="heading 1"/>
    <w:basedOn w:val="Normln"/>
    <w:next w:val="Normln"/>
    <w:link w:val="Nadpis1Char"/>
    <w:uiPriority w:val="9"/>
    <w:qFormat/>
    <w:rsid w:val="009464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4649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4D1A93"/>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4D1A93"/>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4D1A9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47C91"/>
    <w:pPr>
      <w:ind w:left="720"/>
      <w:contextualSpacing/>
    </w:pPr>
  </w:style>
  <w:style w:type="paragraph" w:styleId="Normlnweb">
    <w:name w:val="Normal (Web)"/>
    <w:basedOn w:val="Normln"/>
    <w:uiPriority w:val="99"/>
    <w:semiHidden/>
    <w:unhideWhenUsed/>
    <w:rsid w:val="00750B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dpis1Char">
    <w:name w:val="Nadpis 1 Char"/>
    <w:basedOn w:val="Standardnpsmoodstavce"/>
    <w:link w:val="Nadpis1"/>
    <w:uiPriority w:val="9"/>
    <w:rsid w:val="00946492"/>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946492"/>
    <w:rPr>
      <w:rFonts w:asciiTheme="majorHAnsi" w:eastAsiaTheme="majorEastAsia" w:hAnsiTheme="majorHAnsi" w:cstheme="majorBidi"/>
      <w:b/>
      <w:bCs/>
      <w:color w:val="4F81BD" w:themeColor="accent1"/>
      <w:sz w:val="26"/>
      <w:szCs w:val="26"/>
    </w:rPr>
  </w:style>
  <w:style w:type="paragraph" w:styleId="Zhlav">
    <w:name w:val="header"/>
    <w:basedOn w:val="Normln"/>
    <w:link w:val="ZhlavChar"/>
    <w:uiPriority w:val="99"/>
    <w:unhideWhenUsed/>
    <w:rsid w:val="00861D1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61D12"/>
  </w:style>
  <w:style w:type="paragraph" w:styleId="Zpat">
    <w:name w:val="footer"/>
    <w:basedOn w:val="Normln"/>
    <w:link w:val="ZpatChar"/>
    <w:uiPriority w:val="99"/>
    <w:unhideWhenUsed/>
    <w:rsid w:val="00861D12"/>
    <w:pPr>
      <w:tabs>
        <w:tab w:val="center" w:pos="4536"/>
        <w:tab w:val="right" w:pos="9072"/>
      </w:tabs>
      <w:spacing w:after="0" w:line="240" w:lineRule="auto"/>
    </w:pPr>
  </w:style>
  <w:style w:type="character" w:customStyle="1" w:styleId="ZpatChar">
    <w:name w:val="Zápatí Char"/>
    <w:basedOn w:val="Standardnpsmoodstavce"/>
    <w:link w:val="Zpat"/>
    <w:uiPriority w:val="99"/>
    <w:rsid w:val="00861D12"/>
  </w:style>
  <w:style w:type="character" w:customStyle="1" w:styleId="Nadpis3Char">
    <w:name w:val="Nadpis 3 Char"/>
    <w:basedOn w:val="Standardnpsmoodstavce"/>
    <w:link w:val="Nadpis3"/>
    <w:uiPriority w:val="9"/>
    <w:rsid w:val="004D1A93"/>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4D1A93"/>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4D1A93"/>
    <w:rPr>
      <w:rFonts w:asciiTheme="majorHAnsi" w:eastAsiaTheme="majorEastAsia" w:hAnsiTheme="majorHAnsi" w:cstheme="majorBidi"/>
      <w:color w:val="243F60" w:themeColor="accent1" w:themeShade="7F"/>
    </w:rPr>
  </w:style>
  <w:style w:type="paragraph" w:styleId="Bezmezer">
    <w:name w:val="No Spacing"/>
    <w:link w:val="BezmezerChar"/>
    <w:uiPriority w:val="1"/>
    <w:qFormat/>
    <w:rsid w:val="004D1A93"/>
    <w:pPr>
      <w:spacing w:after="0" w:line="240" w:lineRule="auto"/>
    </w:pPr>
  </w:style>
  <w:style w:type="character" w:customStyle="1" w:styleId="BezmezerChar">
    <w:name w:val="Bez mezer Char"/>
    <w:basedOn w:val="Standardnpsmoodstavce"/>
    <w:link w:val="Bezmezer"/>
    <w:uiPriority w:val="1"/>
    <w:rsid w:val="004D1A93"/>
  </w:style>
  <w:style w:type="paragraph" w:styleId="Textbubliny">
    <w:name w:val="Balloon Text"/>
    <w:basedOn w:val="Normln"/>
    <w:link w:val="TextbublinyChar"/>
    <w:uiPriority w:val="99"/>
    <w:semiHidden/>
    <w:unhideWhenUsed/>
    <w:rsid w:val="004D1A9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D1A93"/>
    <w:rPr>
      <w:rFonts w:ascii="Tahoma" w:hAnsi="Tahoma" w:cs="Tahoma"/>
      <w:sz w:val="16"/>
      <w:szCs w:val="16"/>
    </w:rPr>
  </w:style>
  <w:style w:type="paragraph" w:styleId="Nadpisobsahu">
    <w:name w:val="TOC Heading"/>
    <w:basedOn w:val="Nadpis1"/>
    <w:next w:val="Normln"/>
    <w:uiPriority w:val="39"/>
    <w:semiHidden/>
    <w:unhideWhenUsed/>
    <w:qFormat/>
    <w:rsid w:val="004D1A93"/>
    <w:pPr>
      <w:outlineLvl w:val="9"/>
    </w:pPr>
  </w:style>
  <w:style w:type="paragraph" w:styleId="Obsah1">
    <w:name w:val="toc 1"/>
    <w:basedOn w:val="Normln"/>
    <w:next w:val="Normln"/>
    <w:autoRedefine/>
    <w:uiPriority w:val="39"/>
    <w:unhideWhenUsed/>
    <w:rsid w:val="004D1A93"/>
    <w:pPr>
      <w:spacing w:after="100"/>
    </w:pPr>
  </w:style>
  <w:style w:type="paragraph" w:styleId="Obsah2">
    <w:name w:val="toc 2"/>
    <w:basedOn w:val="Normln"/>
    <w:next w:val="Normln"/>
    <w:autoRedefine/>
    <w:uiPriority w:val="39"/>
    <w:unhideWhenUsed/>
    <w:rsid w:val="004D1A93"/>
    <w:pPr>
      <w:spacing w:after="100"/>
      <w:ind w:left="220"/>
    </w:pPr>
  </w:style>
  <w:style w:type="paragraph" w:styleId="Obsah3">
    <w:name w:val="toc 3"/>
    <w:basedOn w:val="Normln"/>
    <w:next w:val="Normln"/>
    <w:autoRedefine/>
    <w:uiPriority w:val="39"/>
    <w:unhideWhenUsed/>
    <w:rsid w:val="004D1A93"/>
    <w:pPr>
      <w:spacing w:after="100"/>
      <w:ind w:left="440"/>
    </w:pPr>
  </w:style>
  <w:style w:type="character" w:styleId="Hypertextovodkaz">
    <w:name w:val="Hyperlink"/>
    <w:basedOn w:val="Standardnpsmoodstavce"/>
    <w:uiPriority w:val="99"/>
    <w:unhideWhenUsed/>
    <w:rsid w:val="004D1A93"/>
    <w:rPr>
      <w:color w:val="0000FF" w:themeColor="hyperlink"/>
      <w:u w:val="single"/>
    </w:rPr>
  </w:style>
  <w:style w:type="paragraph" w:styleId="Zptenadresanaoblku">
    <w:name w:val="envelope return"/>
    <w:basedOn w:val="Normln"/>
    <w:semiHidden/>
    <w:rsid w:val="00F76389"/>
    <w:pPr>
      <w:spacing w:after="0" w:line="240" w:lineRule="auto"/>
    </w:pPr>
    <w:rPr>
      <w:rFonts w:ascii="Times New Roman" w:eastAsia="Times New Roman" w:hAnsi="Times New Roman" w:cs="Times New Roman"/>
      <w:sz w:val="20"/>
      <w:szCs w:val="20"/>
    </w:rPr>
  </w:style>
  <w:style w:type="character" w:customStyle="1" w:styleId="mw-mmv-title">
    <w:name w:val="mw-mmv-title"/>
    <w:basedOn w:val="Standardnpsmoodstavce"/>
    <w:rsid w:val="0033227F"/>
  </w:style>
  <w:style w:type="paragraph" w:styleId="Titulek">
    <w:name w:val="caption"/>
    <w:basedOn w:val="Normln"/>
    <w:next w:val="Normln"/>
    <w:uiPriority w:val="99"/>
    <w:qFormat/>
    <w:rsid w:val="005323A5"/>
    <w:pPr>
      <w:tabs>
        <w:tab w:val="left" w:pos="993"/>
      </w:tabs>
      <w:spacing w:before="40" w:after="40" w:line="264" w:lineRule="auto"/>
      <w:ind w:left="992" w:hanging="992"/>
      <w:jc w:val="both"/>
    </w:pPr>
    <w:rPr>
      <w:rFonts w:ascii="Tahoma" w:eastAsia="Times New Roman" w:hAnsi="Tahoma" w:cs="Times New Roman"/>
      <w:i/>
      <w:sz w:val="16"/>
      <w:szCs w:val="20"/>
      <w:lang w:val="de-DE" w:eastAsia="de-DE"/>
    </w:rPr>
  </w:style>
  <w:style w:type="character" w:styleId="Odkaznakoment">
    <w:name w:val="annotation reference"/>
    <w:basedOn w:val="Standardnpsmoodstavce"/>
    <w:uiPriority w:val="99"/>
    <w:semiHidden/>
    <w:unhideWhenUsed/>
    <w:rsid w:val="005F6E79"/>
    <w:rPr>
      <w:sz w:val="16"/>
      <w:szCs w:val="16"/>
    </w:rPr>
  </w:style>
  <w:style w:type="paragraph" w:styleId="Textkomente">
    <w:name w:val="annotation text"/>
    <w:basedOn w:val="Normln"/>
    <w:link w:val="TextkomenteChar"/>
    <w:uiPriority w:val="99"/>
    <w:semiHidden/>
    <w:unhideWhenUsed/>
    <w:rsid w:val="005F6E79"/>
    <w:pPr>
      <w:spacing w:line="240" w:lineRule="auto"/>
    </w:pPr>
    <w:rPr>
      <w:sz w:val="20"/>
      <w:szCs w:val="20"/>
    </w:rPr>
  </w:style>
  <w:style w:type="character" w:customStyle="1" w:styleId="TextkomenteChar">
    <w:name w:val="Text komentáře Char"/>
    <w:basedOn w:val="Standardnpsmoodstavce"/>
    <w:link w:val="Textkomente"/>
    <w:uiPriority w:val="99"/>
    <w:semiHidden/>
    <w:rsid w:val="005F6E79"/>
    <w:rPr>
      <w:sz w:val="20"/>
      <w:szCs w:val="20"/>
    </w:rPr>
  </w:style>
  <w:style w:type="paragraph" w:styleId="Pedmtkomente">
    <w:name w:val="annotation subject"/>
    <w:basedOn w:val="Textkomente"/>
    <w:next w:val="Textkomente"/>
    <w:link w:val="PedmtkomenteChar"/>
    <w:uiPriority w:val="99"/>
    <w:semiHidden/>
    <w:unhideWhenUsed/>
    <w:rsid w:val="005F6E79"/>
    <w:rPr>
      <w:b/>
      <w:bCs/>
    </w:rPr>
  </w:style>
  <w:style w:type="character" w:customStyle="1" w:styleId="PedmtkomenteChar">
    <w:name w:val="Předmět komentáře Char"/>
    <w:basedOn w:val="TextkomenteChar"/>
    <w:link w:val="Pedmtkomente"/>
    <w:uiPriority w:val="99"/>
    <w:semiHidden/>
    <w:rsid w:val="005F6E7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E2BA2"/>
  </w:style>
  <w:style w:type="paragraph" w:styleId="Nadpis1">
    <w:name w:val="heading 1"/>
    <w:basedOn w:val="Normln"/>
    <w:next w:val="Normln"/>
    <w:link w:val="Nadpis1Char"/>
    <w:uiPriority w:val="9"/>
    <w:qFormat/>
    <w:rsid w:val="009464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4649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4D1A93"/>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4D1A93"/>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4D1A9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47C91"/>
    <w:pPr>
      <w:ind w:left="720"/>
      <w:contextualSpacing/>
    </w:pPr>
  </w:style>
  <w:style w:type="paragraph" w:styleId="Normlnweb">
    <w:name w:val="Normal (Web)"/>
    <w:basedOn w:val="Normln"/>
    <w:uiPriority w:val="99"/>
    <w:semiHidden/>
    <w:unhideWhenUsed/>
    <w:rsid w:val="00750B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dpis1Char">
    <w:name w:val="Nadpis 1 Char"/>
    <w:basedOn w:val="Standardnpsmoodstavce"/>
    <w:link w:val="Nadpis1"/>
    <w:uiPriority w:val="9"/>
    <w:rsid w:val="00946492"/>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946492"/>
    <w:rPr>
      <w:rFonts w:asciiTheme="majorHAnsi" w:eastAsiaTheme="majorEastAsia" w:hAnsiTheme="majorHAnsi" w:cstheme="majorBidi"/>
      <w:b/>
      <w:bCs/>
      <w:color w:val="4F81BD" w:themeColor="accent1"/>
      <w:sz w:val="26"/>
      <w:szCs w:val="26"/>
    </w:rPr>
  </w:style>
  <w:style w:type="paragraph" w:styleId="Zhlav">
    <w:name w:val="header"/>
    <w:basedOn w:val="Normln"/>
    <w:link w:val="ZhlavChar"/>
    <w:uiPriority w:val="99"/>
    <w:unhideWhenUsed/>
    <w:rsid w:val="00861D1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61D12"/>
  </w:style>
  <w:style w:type="paragraph" w:styleId="Zpat">
    <w:name w:val="footer"/>
    <w:basedOn w:val="Normln"/>
    <w:link w:val="ZpatChar"/>
    <w:uiPriority w:val="99"/>
    <w:unhideWhenUsed/>
    <w:rsid w:val="00861D12"/>
    <w:pPr>
      <w:tabs>
        <w:tab w:val="center" w:pos="4536"/>
        <w:tab w:val="right" w:pos="9072"/>
      </w:tabs>
      <w:spacing w:after="0" w:line="240" w:lineRule="auto"/>
    </w:pPr>
  </w:style>
  <w:style w:type="character" w:customStyle="1" w:styleId="ZpatChar">
    <w:name w:val="Zápatí Char"/>
    <w:basedOn w:val="Standardnpsmoodstavce"/>
    <w:link w:val="Zpat"/>
    <w:uiPriority w:val="99"/>
    <w:rsid w:val="00861D12"/>
  </w:style>
  <w:style w:type="character" w:customStyle="1" w:styleId="Nadpis3Char">
    <w:name w:val="Nadpis 3 Char"/>
    <w:basedOn w:val="Standardnpsmoodstavce"/>
    <w:link w:val="Nadpis3"/>
    <w:uiPriority w:val="9"/>
    <w:rsid w:val="004D1A93"/>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4D1A93"/>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4D1A93"/>
    <w:rPr>
      <w:rFonts w:asciiTheme="majorHAnsi" w:eastAsiaTheme="majorEastAsia" w:hAnsiTheme="majorHAnsi" w:cstheme="majorBidi"/>
      <w:color w:val="243F60" w:themeColor="accent1" w:themeShade="7F"/>
    </w:rPr>
  </w:style>
  <w:style w:type="paragraph" w:styleId="Bezmezer">
    <w:name w:val="No Spacing"/>
    <w:link w:val="BezmezerChar"/>
    <w:uiPriority w:val="1"/>
    <w:qFormat/>
    <w:rsid w:val="004D1A93"/>
    <w:pPr>
      <w:spacing w:after="0" w:line="240" w:lineRule="auto"/>
    </w:pPr>
  </w:style>
  <w:style w:type="character" w:customStyle="1" w:styleId="BezmezerChar">
    <w:name w:val="Bez mezer Char"/>
    <w:basedOn w:val="Standardnpsmoodstavce"/>
    <w:link w:val="Bezmezer"/>
    <w:uiPriority w:val="1"/>
    <w:rsid w:val="004D1A93"/>
  </w:style>
  <w:style w:type="paragraph" w:styleId="Textbubliny">
    <w:name w:val="Balloon Text"/>
    <w:basedOn w:val="Normln"/>
    <w:link w:val="TextbublinyChar"/>
    <w:uiPriority w:val="99"/>
    <w:semiHidden/>
    <w:unhideWhenUsed/>
    <w:rsid w:val="004D1A9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D1A93"/>
    <w:rPr>
      <w:rFonts w:ascii="Tahoma" w:hAnsi="Tahoma" w:cs="Tahoma"/>
      <w:sz w:val="16"/>
      <w:szCs w:val="16"/>
    </w:rPr>
  </w:style>
  <w:style w:type="paragraph" w:styleId="Nadpisobsahu">
    <w:name w:val="TOC Heading"/>
    <w:basedOn w:val="Nadpis1"/>
    <w:next w:val="Normln"/>
    <w:uiPriority w:val="39"/>
    <w:semiHidden/>
    <w:unhideWhenUsed/>
    <w:qFormat/>
    <w:rsid w:val="004D1A93"/>
    <w:pPr>
      <w:outlineLvl w:val="9"/>
    </w:pPr>
  </w:style>
  <w:style w:type="paragraph" w:styleId="Obsah1">
    <w:name w:val="toc 1"/>
    <w:basedOn w:val="Normln"/>
    <w:next w:val="Normln"/>
    <w:autoRedefine/>
    <w:uiPriority w:val="39"/>
    <w:unhideWhenUsed/>
    <w:rsid w:val="004D1A93"/>
    <w:pPr>
      <w:spacing w:after="100"/>
    </w:pPr>
  </w:style>
  <w:style w:type="paragraph" w:styleId="Obsah2">
    <w:name w:val="toc 2"/>
    <w:basedOn w:val="Normln"/>
    <w:next w:val="Normln"/>
    <w:autoRedefine/>
    <w:uiPriority w:val="39"/>
    <w:unhideWhenUsed/>
    <w:rsid w:val="004D1A93"/>
    <w:pPr>
      <w:spacing w:after="100"/>
      <w:ind w:left="220"/>
    </w:pPr>
  </w:style>
  <w:style w:type="paragraph" w:styleId="Obsah3">
    <w:name w:val="toc 3"/>
    <w:basedOn w:val="Normln"/>
    <w:next w:val="Normln"/>
    <w:autoRedefine/>
    <w:uiPriority w:val="39"/>
    <w:unhideWhenUsed/>
    <w:rsid w:val="004D1A93"/>
    <w:pPr>
      <w:spacing w:after="100"/>
      <w:ind w:left="440"/>
    </w:pPr>
  </w:style>
  <w:style w:type="character" w:styleId="Hypertextovodkaz">
    <w:name w:val="Hyperlink"/>
    <w:basedOn w:val="Standardnpsmoodstavce"/>
    <w:uiPriority w:val="99"/>
    <w:unhideWhenUsed/>
    <w:rsid w:val="004D1A93"/>
    <w:rPr>
      <w:color w:val="0000FF" w:themeColor="hyperlink"/>
      <w:u w:val="single"/>
    </w:rPr>
  </w:style>
  <w:style w:type="paragraph" w:styleId="Zptenadresanaoblku">
    <w:name w:val="envelope return"/>
    <w:basedOn w:val="Normln"/>
    <w:semiHidden/>
    <w:rsid w:val="00F76389"/>
    <w:pPr>
      <w:spacing w:after="0" w:line="240" w:lineRule="auto"/>
    </w:pPr>
    <w:rPr>
      <w:rFonts w:ascii="Times New Roman" w:eastAsia="Times New Roman" w:hAnsi="Times New Roman" w:cs="Times New Roman"/>
      <w:sz w:val="20"/>
      <w:szCs w:val="20"/>
    </w:rPr>
  </w:style>
  <w:style w:type="character" w:customStyle="1" w:styleId="mw-mmv-title">
    <w:name w:val="mw-mmv-title"/>
    <w:basedOn w:val="Standardnpsmoodstavce"/>
    <w:rsid w:val="0033227F"/>
  </w:style>
  <w:style w:type="paragraph" w:styleId="Titulek">
    <w:name w:val="caption"/>
    <w:basedOn w:val="Normln"/>
    <w:next w:val="Normln"/>
    <w:uiPriority w:val="99"/>
    <w:qFormat/>
    <w:rsid w:val="005323A5"/>
    <w:pPr>
      <w:tabs>
        <w:tab w:val="left" w:pos="993"/>
      </w:tabs>
      <w:spacing w:before="40" w:after="40" w:line="264" w:lineRule="auto"/>
      <w:ind w:left="992" w:hanging="992"/>
      <w:jc w:val="both"/>
    </w:pPr>
    <w:rPr>
      <w:rFonts w:ascii="Tahoma" w:eastAsia="Times New Roman" w:hAnsi="Tahoma" w:cs="Times New Roman"/>
      <w:i/>
      <w:sz w:val="16"/>
      <w:szCs w:val="20"/>
      <w:lang w:val="de-DE" w:eastAsia="de-DE"/>
    </w:rPr>
  </w:style>
  <w:style w:type="character" w:styleId="Odkaznakoment">
    <w:name w:val="annotation reference"/>
    <w:basedOn w:val="Standardnpsmoodstavce"/>
    <w:uiPriority w:val="99"/>
    <w:semiHidden/>
    <w:unhideWhenUsed/>
    <w:rsid w:val="005F6E79"/>
    <w:rPr>
      <w:sz w:val="16"/>
      <w:szCs w:val="16"/>
    </w:rPr>
  </w:style>
  <w:style w:type="paragraph" w:styleId="Textkomente">
    <w:name w:val="annotation text"/>
    <w:basedOn w:val="Normln"/>
    <w:link w:val="TextkomenteChar"/>
    <w:uiPriority w:val="99"/>
    <w:semiHidden/>
    <w:unhideWhenUsed/>
    <w:rsid w:val="005F6E79"/>
    <w:pPr>
      <w:spacing w:line="240" w:lineRule="auto"/>
    </w:pPr>
    <w:rPr>
      <w:sz w:val="20"/>
      <w:szCs w:val="20"/>
    </w:rPr>
  </w:style>
  <w:style w:type="character" w:customStyle="1" w:styleId="TextkomenteChar">
    <w:name w:val="Text komentáře Char"/>
    <w:basedOn w:val="Standardnpsmoodstavce"/>
    <w:link w:val="Textkomente"/>
    <w:uiPriority w:val="99"/>
    <w:semiHidden/>
    <w:rsid w:val="005F6E79"/>
    <w:rPr>
      <w:sz w:val="20"/>
      <w:szCs w:val="20"/>
    </w:rPr>
  </w:style>
  <w:style w:type="paragraph" w:styleId="Pedmtkomente">
    <w:name w:val="annotation subject"/>
    <w:basedOn w:val="Textkomente"/>
    <w:next w:val="Textkomente"/>
    <w:link w:val="PedmtkomenteChar"/>
    <w:uiPriority w:val="99"/>
    <w:semiHidden/>
    <w:unhideWhenUsed/>
    <w:rsid w:val="005F6E79"/>
    <w:rPr>
      <w:b/>
      <w:bCs/>
    </w:rPr>
  </w:style>
  <w:style w:type="character" w:customStyle="1" w:styleId="PedmtkomenteChar">
    <w:name w:val="Předmět komentáře Char"/>
    <w:basedOn w:val="TextkomenteChar"/>
    <w:link w:val="Pedmtkomente"/>
    <w:uiPriority w:val="99"/>
    <w:semiHidden/>
    <w:rsid w:val="005F6E7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291634">
      <w:bodyDiv w:val="1"/>
      <w:marLeft w:val="0"/>
      <w:marRight w:val="0"/>
      <w:marTop w:val="0"/>
      <w:marBottom w:val="0"/>
      <w:divBdr>
        <w:top w:val="none" w:sz="0" w:space="0" w:color="auto"/>
        <w:left w:val="none" w:sz="0" w:space="0" w:color="auto"/>
        <w:bottom w:val="none" w:sz="0" w:space="0" w:color="auto"/>
        <w:right w:val="none" w:sz="0" w:space="0" w:color="auto"/>
      </w:divBdr>
    </w:div>
    <w:div w:id="183502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52E52-DB07-4A91-9B34-3FF97364D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26</Pages>
  <Words>8135</Words>
  <Characters>48003</Characters>
  <Application>Microsoft Office Word</Application>
  <DocSecurity>0</DocSecurity>
  <Lines>400</Lines>
  <Paragraphs>112</Paragraphs>
  <ScaleCrop>false</ScaleCrop>
  <HeadingPairs>
    <vt:vector size="2" baseType="variant">
      <vt:variant>
        <vt:lpstr>Název</vt:lpstr>
      </vt:variant>
      <vt:variant>
        <vt:i4>1</vt:i4>
      </vt:variant>
    </vt:vector>
  </HeadingPairs>
  <TitlesOfParts>
    <vt:vector size="1" baseType="lpstr">
      <vt:lpstr>Studie „Koncepce přechodu na jednotnou napájecí soustavu ve vazbě na priority programového období 2014-2020 a naplnění požadavků TSI ENE“</vt:lpstr>
    </vt:vector>
  </TitlesOfParts>
  <Company>SUDOP PRAHA a.s.</Company>
  <LinksUpToDate>false</LinksUpToDate>
  <CharactersWithSpaces>56026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 „Koncepce přechodu na jednotnou napájecí soustavu ve vazbě na priority programového období 2014-2020 a naplnění požadavků TSI ENE“</dc:title>
  <dc:creator>pg114194</dc:creator>
  <cp:lastModifiedBy>Martin Večeřa</cp:lastModifiedBy>
  <cp:revision>11</cp:revision>
  <cp:lastPrinted>2016-07-24T20:04:00Z</cp:lastPrinted>
  <dcterms:created xsi:type="dcterms:W3CDTF">2016-07-24T19:30:00Z</dcterms:created>
  <dcterms:modified xsi:type="dcterms:W3CDTF">2016-07-24T20:04:00Z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W_WorkDir">
    <vt:lpwstr>d:\pw_data\jaroslav.peroutka\</vt:lpwstr>
  </property>
</Properties>
</file>